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E323E" w14:textId="5951E44C" w:rsidR="00E20097" w:rsidRDefault="00CF584B" w:rsidP="003A2751">
      <w:pPr>
        <w:jc w:val="center"/>
        <w:rPr>
          <w:b/>
          <w:bCs/>
          <w:sz w:val="24"/>
          <w:szCs w:val="24"/>
        </w:rPr>
      </w:pPr>
      <w:commentRangeStart w:id="0"/>
      <w:r>
        <w:rPr>
          <w:b/>
          <w:bCs/>
          <w:sz w:val="24"/>
          <w:szCs w:val="24"/>
        </w:rPr>
        <w:t xml:space="preserve">Prioritising </w:t>
      </w:r>
      <w:r w:rsidR="00633DCF">
        <w:rPr>
          <w:b/>
          <w:bCs/>
          <w:sz w:val="24"/>
          <w:szCs w:val="24"/>
        </w:rPr>
        <w:t>Mental Health</w:t>
      </w:r>
      <w:r>
        <w:rPr>
          <w:b/>
          <w:bCs/>
          <w:sz w:val="24"/>
          <w:szCs w:val="24"/>
        </w:rPr>
        <w:t xml:space="preserve"> and Well</w:t>
      </w:r>
      <w:ins w:id="1" w:author="Nicola Trussell" w:date="2021-05-17T15:35:00Z">
        <w:r w:rsidR="00BA481A">
          <w:rPr>
            <w:b/>
            <w:bCs/>
            <w:sz w:val="24"/>
            <w:szCs w:val="24"/>
          </w:rPr>
          <w:t>-</w:t>
        </w:r>
      </w:ins>
      <w:r>
        <w:rPr>
          <w:b/>
          <w:bCs/>
          <w:sz w:val="24"/>
          <w:szCs w:val="24"/>
        </w:rPr>
        <w:t>being</w:t>
      </w:r>
      <w:r w:rsidR="003A2751" w:rsidRPr="00FE2BF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in Europe’s Ageing Population</w:t>
      </w:r>
      <w:commentRangeEnd w:id="0"/>
      <w:r w:rsidR="00EF6D3A">
        <w:rPr>
          <w:rStyle w:val="CommentReference"/>
        </w:rPr>
        <w:commentReference w:id="0"/>
      </w:r>
      <w:r>
        <w:rPr>
          <w:b/>
          <w:bCs/>
          <w:sz w:val="24"/>
          <w:szCs w:val="24"/>
        </w:rPr>
        <w:t xml:space="preserve">: </w:t>
      </w:r>
      <w:r w:rsidR="003A2751" w:rsidRPr="00FE2BF0">
        <w:rPr>
          <w:b/>
          <w:bCs/>
          <w:sz w:val="24"/>
          <w:szCs w:val="24"/>
        </w:rPr>
        <w:t xml:space="preserve">Campaign Workshop </w:t>
      </w:r>
      <w:r w:rsidR="00633DCF">
        <w:rPr>
          <w:b/>
          <w:bCs/>
          <w:sz w:val="24"/>
          <w:szCs w:val="24"/>
        </w:rPr>
        <w:t>September</w:t>
      </w:r>
      <w:r w:rsidR="003A2751" w:rsidRPr="00FE2BF0">
        <w:rPr>
          <w:b/>
          <w:bCs/>
          <w:sz w:val="24"/>
          <w:szCs w:val="24"/>
        </w:rPr>
        <w:t xml:space="preserve"> 202</w:t>
      </w:r>
      <w:r w:rsidR="00633DCF">
        <w:rPr>
          <w:b/>
          <w:bCs/>
          <w:sz w:val="24"/>
          <w:szCs w:val="24"/>
        </w:rPr>
        <w:t>1</w:t>
      </w:r>
      <w:r w:rsidR="003A2751" w:rsidRPr="00FE2BF0">
        <w:rPr>
          <w:b/>
          <w:bCs/>
          <w:sz w:val="24"/>
          <w:szCs w:val="24"/>
        </w:rPr>
        <w:t xml:space="preserve">, </w:t>
      </w:r>
      <w:commentRangeStart w:id="2"/>
      <w:r w:rsidR="003A2751" w:rsidRPr="00FE2BF0">
        <w:rPr>
          <w:b/>
          <w:bCs/>
          <w:sz w:val="24"/>
          <w:szCs w:val="24"/>
        </w:rPr>
        <w:t>Brussels</w:t>
      </w:r>
      <w:commentRangeEnd w:id="2"/>
      <w:r w:rsidR="00AF7832">
        <w:rPr>
          <w:rStyle w:val="CommentReference"/>
        </w:rPr>
        <w:commentReference w:id="2"/>
      </w:r>
    </w:p>
    <w:p w14:paraId="514FA64A" w14:textId="77AB4DC8" w:rsidR="00D73D35" w:rsidRDefault="00D73D35" w:rsidP="003A2751">
      <w:pPr>
        <w:jc w:val="center"/>
        <w:rPr>
          <w:b/>
          <w:bCs/>
          <w:sz w:val="24"/>
          <w:szCs w:val="24"/>
        </w:rPr>
      </w:pPr>
    </w:p>
    <w:p w14:paraId="2DDE5C36" w14:textId="07FD2787" w:rsidR="00E20097" w:rsidRPr="00FE2BF0" w:rsidRDefault="00E20097" w:rsidP="0004153D"/>
    <w:p w14:paraId="0267FCAE" w14:textId="75901516" w:rsidR="003A2751" w:rsidRPr="00FE2BF0" w:rsidRDefault="003A2751" w:rsidP="003A2751">
      <w:pPr>
        <w:jc w:val="both"/>
        <w:rPr>
          <w:b/>
          <w:bCs/>
        </w:rPr>
      </w:pPr>
      <w:r w:rsidRPr="00FE2BF0">
        <w:rPr>
          <w:b/>
          <w:bCs/>
        </w:rPr>
        <w:t>Context:</w:t>
      </w:r>
    </w:p>
    <w:p w14:paraId="73D2F400" w14:textId="69BB126D" w:rsidR="00683CC6" w:rsidRDefault="00683CC6" w:rsidP="00683CC6">
      <w:pPr>
        <w:pStyle w:val="ListParagraph"/>
        <w:numPr>
          <w:ilvl w:val="0"/>
          <w:numId w:val="7"/>
        </w:numPr>
        <w:jc w:val="both"/>
      </w:pPr>
      <w:r w:rsidRPr="00FE2BF0">
        <w:t>During MED-EL’s outreach programme with non-governmental organisations in 2019</w:t>
      </w:r>
      <w:r>
        <w:t xml:space="preserve"> and 2020</w:t>
      </w:r>
      <w:r w:rsidRPr="00FE2BF0">
        <w:t xml:space="preserve">, it became clear that the topic of </w:t>
      </w:r>
      <w:r>
        <w:t>mental health</w:t>
      </w:r>
      <w:r w:rsidRPr="00FE2BF0">
        <w:t xml:space="preserve"> unites many of our targeted health focused organisations.</w:t>
      </w:r>
    </w:p>
    <w:p w14:paraId="2E27A860" w14:textId="719C733F" w:rsidR="003E7FB3" w:rsidRPr="00D106B0" w:rsidRDefault="003E7FB3" w:rsidP="003E7FB3">
      <w:pPr>
        <w:pStyle w:val="ListParagraph"/>
        <w:numPr>
          <w:ilvl w:val="0"/>
          <w:numId w:val="7"/>
        </w:numPr>
        <w:rPr>
          <w:rFonts w:eastAsiaTheme="minorEastAsia"/>
        </w:rPr>
      </w:pPr>
      <w:r w:rsidRPr="30045E5E">
        <w:rPr>
          <w:rFonts w:ascii="Calibri" w:eastAsia="Calibri" w:hAnsi="Calibri" w:cs="Calibri"/>
        </w:rPr>
        <w:t xml:space="preserve">Studies have shown </w:t>
      </w:r>
      <w:r w:rsidR="00522FDD">
        <w:rPr>
          <w:rFonts w:ascii="Calibri" w:eastAsia="Calibri" w:hAnsi="Calibri" w:cs="Calibri"/>
        </w:rPr>
        <w:t>that there is a strong connection between hearing loss and a decline in mental health and well</w:t>
      </w:r>
      <w:r w:rsidR="00533702">
        <w:rPr>
          <w:rFonts w:ascii="Calibri" w:eastAsia="Calibri" w:hAnsi="Calibri" w:cs="Calibri"/>
        </w:rPr>
        <w:t>being</w:t>
      </w:r>
      <w:r w:rsidRPr="30045E5E">
        <w:rPr>
          <w:rFonts w:ascii="Calibri" w:eastAsia="Calibri" w:hAnsi="Calibri" w:cs="Calibri"/>
        </w:rPr>
        <w:t xml:space="preserve">. </w:t>
      </w:r>
      <w:r w:rsidR="009D2ACB" w:rsidRPr="009D2ACB">
        <w:rPr>
          <w:rStyle w:val="A8"/>
        </w:rPr>
        <w:t>Depression</w:t>
      </w:r>
      <w:r w:rsidR="009D2ACB">
        <w:rPr>
          <w:rStyle w:val="A8"/>
          <w:b/>
          <w:bCs/>
        </w:rPr>
        <w:t xml:space="preserve"> </w:t>
      </w:r>
      <w:r w:rsidR="009D2ACB">
        <w:rPr>
          <w:rStyle w:val="A8"/>
        </w:rPr>
        <w:t xml:space="preserve">is more than twice as common among those experiencing hearing loss than those without the condition and can also increase the risk of </w:t>
      </w:r>
      <w:r w:rsidRPr="30045E5E">
        <w:rPr>
          <w:rFonts w:ascii="Calibri" w:eastAsia="Calibri" w:hAnsi="Calibri" w:cs="Calibri"/>
        </w:rPr>
        <w:t>anxiety and schizophrenia</w:t>
      </w:r>
      <w:r w:rsidR="009D2ACB">
        <w:rPr>
          <w:rFonts w:ascii="Calibri" w:eastAsia="Calibri" w:hAnsi="Calibri" w:cs="Calibri"/>
        </w:rPr>
        <w:t xml:space="preserve">. </w:t>
      </w:r>
      <w:r w:rsidRPr="30045E5E">
        <w:rPr>
          <w:rFonts w:ascii="Calibri" w:eastAsia="Calibri" w:hAnsi="Calibri" w:cs="Calibri"/>
        </w:rPr>
        <w:t xml:space="preserve">Many affected by hearing loss cited isolation and detrimental impacts on their relationships as a result of their condition. </w:t>
      </w:r>
      <w:ins w:id="3" w:author="Nicola Trussell" w:date="2021-05-17T15:31:00Z">
        <w:r w:rsidR="00BA481A">
          <w:rPr>
            <w:rStyle w:val="normaltextrun"/>
            <w:rFonts w:ascii="Calibri" w:hAnsi="Calibri" w:cs="Calibri"/>
            <w:color w:val="000000"/>
            <w:bdr w:val="none" w:sz="0" w:space="0" w:color="auto" w:frame="1"/>
            <w:lang w:val="en-GB"/>
          </w:rPr>
          <w:t>Mental ill health affects more than one in six people across the European Union in any given year</w:t>
        </w:r>
        <w:r w:rsidR="00BA481A">
          <w:rPr>
            <w:rStyle w:val="normaltextrun"/>
            <w:rFonts w:ascii="Calibri" w:hAnsi="Calibri" w:cs="Calibri"/>
            <w:color w:val="000000"/>
            <w:bdr w:val="none" w:sz="0" w:space="0" w:color="auto" w:frame="1"/>
            <w:lang w:val="en-GB"/>
          </w:rPr>
          <w:t>.</w:t>
        </w:r>
      </w:ins>
    </w:p>
    <w:p w14:paraId="4B60AD6E" w14:textId="6DEBDF50" w:rsidR="00D87029" w:rsidRDefault="001C475C" w:rsidP="00EB5826">
      <w:pPr>
        <w:pStyle w:val="ListParagraph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 xml:space="preserve">Furthermore, </w:t>
      </w:r>
      <w:r w:rsidR="002842A7">
        <w:rPr>
          <w:rFonts w:eastAsiaTheme="minorEastAsia"/>
        </w:rPr>
        <w:t xml:space="preserve">hearing loss </w:t>
      </w:r>
      <w:r w:rsidR="005F0BB9">
        <w:rPr>
          <w:rFonts w:eastAsiaTheme="minorEastAsia"/>
        </w:rPr>
        <w:t xml:space="preserve">is a chronic health condition most prevalent amongst Europe’s older population, affecting one third of adults over 65 years. </w:t>
      </w:r>
      <w:r w:rsidR="00705B11">
        <w:rPr>
          <w:rFonts w:eastAsiaTheme="minorEastAsia"/>
        </w:rPr>
        <w:t>Within</w:t>
      </w:r>
      <w:r w:rsidR="00D87029">
        <w:rPr>
          <w:rFonts w:eastAsiaTheme="minorEastAsia"/>
        </w:rPr>
        <w:t xml:space="preserve"> this age group </w:t>
      </w:r>
      <w:r w:rsidR="006B2D17">
        <w:rPr>
          <w:rFonts w:eastAsiaTheme="minorEastAsia"/>
        </w:rPr>
        <w:t>specifically,</w:t>
      </w:r>
      <w:r w:rsidR="00D87029">
        <w:rPr>
          <w:rFonts w:eastAsiaTheme="minorEastAsia"/>
        </w:rPr>
        <w:t xml:space="preserve"> we see </w:t>
      </w:r>
      <w:r w:rsidR="007406B5">
        <w:rPr>
          <w:rFonts w:eastAsiaTheme="minorEastAsia"/>
        </w:rPr>
        <w:t>the</w:t>
      </w:r>
      <w:r w:rsidR="00D87029">
        <w:rPr>
          <w:rFonts w:eastAsiaTheme="minorEastAsia"/>
        </w:rPr>
        <w:t xml:space="preserve"> impact o</w:t>
      </w:r>
      <w:r w:rsidR="00595AC9">
        <w:rPr>
          <w:rFonts w:eastAsiaTheme="minorEastAsia"/>
        </w:rPr>
        <w:t xml:space="preserve">f hearing loss on </w:t>
      </w:r>
      <w:r w:rsidR="00D10D5B">
        <w:rPr>
          <w:rFonts w:eastAsiaTheme="minorEastAsia"/>
        </w:rPr>
        <w:t xml:space="preserve">independence and autonomy, as well </w:t>
      </w:r>
      <w:r w:rsidR="00AD3ED9">
        <w:rPr>
          <w:rFonts w:eastAsiaTheme="minorEastAsia"/>
        </w:rPr>
        <w:t>as feelings of isolation.</w:t>
      </w:r>
      <w:r w:rsidR="00422A9B">
        <w:rPr>
          <w:rFonts w:eastAsiaTheme="minorEastAsia"/>
        </w:rPr>
        <w:t xml:space="preserve"> </w:t>
      </w:r>
      <w:r w:rsidR="005C71AB">
        <w:rPr>
          <w:rFonts w:eastAsiaTheme="minorEastAsia"/>
        </w:rPr>
        <w:t>This has no doubt been exasperated by the COVID-19 pandemic.  Furthermore, d</w:t>
      </w:r>
      <w:r w:rsidR="00422A9B" w:rsidRPr="6A9CC222">
        <w:rPr>
          <w:rFonts w:ascii="Calibri" w:eastAsia="Calibri" w:hAnsi="Calibri" w:cs="Calibri"/>
        </w:rPr>
        <w:t xml:space="preserve">ue to low rates of help-seeking among this population, hearing loss may remain untreated and </w:t>
      </w:r>
      <w:r w:rsidR="005C71AB">
        <w:rPr>
          <w:rFonts w:ascii="Calibri" w:eastAsia="Calibri" w:hAnsi="Calibri" w:cs="Calibri"/>
        </w:rPr>
        <w:t>its impact could</w:t>
      </w:r>
      <w:r w:rsidR="00422A9B" w:rsidRPr="6A9CC222">
        <w:rPr>
          <w:rFonts w:ascii="Calibri" w:eastAsia="Calibri" w:hAnsi="Calibri" w:cs="Calibri"/>
        </w:rPr>
        <w:t xml:space="preserve"> worsen.</w:t>
      </w:r>
      <w:r w:rsidR="00AD3ED9">
        <w:rPr>
          <w:rFonts w:eastAsiaTheme="minorEastAsia"/>
        </w:rPr>
        <w:t xml:space="preserve"> </w:t>
      </w:r>
    </w:p>
    <w:p w14:paraId="32469AF1" w14:textId="0CE2F7A7" w:rsidR="00BA481A" w:rsidRPr="00BA481A" w:rsidRDefault="00BA481A" w:rsidP="003E7FB3">
      <w:pPr>
        <w:pStyle w:val="ListParagraph"/>
        <w:numPr>
          <w:ilvl w:val="0"/>
          <w:numId w:val="7"/>
        </w:numPr>
        <w:rPr>
          <w:ins w:id="4" w:author="Nicola Trussell" w:date="2021-05-17T15:32:00Z"/>
          <w:rStyle w:val="normaltextrun"/>
          <w:rFonts w:eastAsiaTheme="minorEastAsia" w:cstheme="minorHAnsi"/>
        </w:rPr>
      </w:pPr>
      <w:ins w:id="5" w:author="Nicola Trussell" w:date="2021-05-17T15:30:00Z">
        <w:r w:rsidRPr="00BA481A">
          <w:rPr>
            <w:rFonts w:eastAsia="Calibri" w:cstheme="minorHAnsi"/>
          </w:rPr>
          <w:t>The economic impact</w:t>
        </w:r>
      </w:ins>
      <w:ins w:id="6" w:author="Nicola Trussell" w:date="2021-05-17T15:31:00Z">
        <w:r w:rsidRPr="00BA481A">
          <w:rPr>
            <w:rFonts w:eastAsia="Calibri" w:cstheme="minorHAnsi"/>
          </w:rPr>
          <w:t>s</w:t>
        </w:r>
      </w:ins>
      <w:ins w:id="7" w:author="Nicola Trussell" w:date="2021-05-17T15:30:00Z">
        <w:r w:rsidRPr="00BA481A">
          <w:rPr>
            <w:rFonts w:eastAsia="Calibri" w:cstheme="minorHAnsi"/>
          </w:rPr>
          <w:t xml:space="preserve"> of mental ill health and hearing loss are significant.  </w:t>
        </w:r>
      </w:ins>
      <w:ins w:id="8" w:author="Nicola Trussell" w:date="2021-05-17T15:31:00Z">
        <w:r w:rsidRPr="00BA481A">
          <w:rPr>
            <w:rFonts w:eastAsia="Calibri" w:cstheme="minorHAnsi"/>
          </w:rPr>
          <w:t>Mental ill health bri</w:t>
        </w:r>
      </w:ins>
      <w:ins w:id="9" w:author="Nicola Trussell" w:date="2021-05-17T15:32:00Z">
        <w:r w:rsidRPr="00BA481A">
          <w:rPr>
            <w:rFonts w:eastAsia="Calibri" w:cstheme="minorHAnsi"/>
          </w:rPr>
          <w:t xml:space="preserve">ngs with it </w:t>
        </w:r>
      </w:ins>
      <w:ins w:id="10" w:author="Nicola Trussell" w:date="2021-05-17T15:30:00Z">
        <w:r w:rsidRPr="00BA481A">
          <w:rPr>
            <w:rStyle w:val="normaltextrun"/>
            <w:rFonts w:cstheme="minorHAnsi"/>
            <w:color w:val="000000"/>
            <w:bdr w:val="none" w:sz="0" w:space="0" w:color="auto" w:frame="1"/>
            <w:lang w:val="en-GB"/>
          </w:rPr>
          <w:t>a total cost of over EUR 600 billion - or more than 4% of GDP - across the 28 EU countries.</w:t>
        </w:r>
        <w:r w:rsidRPr="00BA481A">
          <w:rPr>
            <w:rStyle w:val="normaltextrun"/>
            <w:rFonts w:cstheme="minorHAnsi"/>
            <w:color w:val="000000"/>
            <w:bdr w:val="none" w:sz="0" w:space="0" w:color="auto" w:frame="1"/>
            <w:lang w:val="en-GB"/>
          </w:rPr>
          <w:t xml:space="preserve"> </w:t>
        </w:r>
      </w:ins>
      <w:ins w:id="11" w:author="Nicola Trussell" w:date="2021-05-17T15:32:00Z">
        <w:r w:rsidRPr="00BA481A">
          <w:rPr>
            <w:rStyle w:val="normaltextrun"/>
            <w:rFonts w:cstheme="minorHAnsi"/>
            <w:color w:val="000000"/>
            <w:bdr w:val="none" w:sz="0" w:space="0" w:color="auto" w:frame="1"/>
            <w:lang w:val="en-GB"/>
          </w:rPr>
          <w:t xml:space="preserve"> Untreated hearing loss</w:t>
        </w:r>
      </w:ins>
      <w:ins w:id="12" w:author="Nicola Trussell" w:date="2021-05-17T15:33:00Z">
        <w:r w:rsidRPr="00BA481A">
          <w:rPr>
            <w:rStyle w:val="normaltextrun"/>
            <w:rFonts w:cstheme="minorHAnsi"/>
            <w:color w:val="000000"/>
            <w:bdr w:val="none" w:sz="0" w:space="0" w:color="auto" w:frame="1"/>
            <w:lang w:val="en-GB"/>
          </w:rPr>
          <w:t xml:space="preserve"> results economic losses of </w:t>
        </w:r>
        <w:r w:rsidRPr="00BA481A">
          <w:rPr>
            <w:rStyle w:val="normaltextrun"/>
            <w:rFonts w:cstheme="minorHAnsi"/>
            <w:shd w:val="clear" w:color="auto" w:fill="FFFFFF"/>
            <w:lang w:val="en-GB"/>
          </w:rPr>
          <w:t xml:space="preserve">€185 billion per year </w:t>
        </w:r>
        <w:r w:rsidRPr="00BA481A">
          <w:rPr>
            <w:rStyle w:val="normaltextrun"/>
            <w:rFonts w:cstheme="minorHAnsi"/>
            <w:shd w:val="clear" w:color="auto" w:fill="FFFFFF"/>
            <w:lang w:val="en-GB"/>
          </w:rPr>
          <w:t xml:space="preserve">across </w:t>
        </w:r>
        <w:r w:rsidRPr="00BA481A">
          <w:rPr>
            <w:rStyle w:val="normaltextrun"/>
            <w:rFonts w:cstheme="minorHAnsi"/>
            <w:shd w:val="clear" w:color="auto" w:fill="FFFFFF"/>
            <w:lang w:val="en-GB"/>
          </w:rPr>
          <w:t>the EU28 </w:t>
        </w:r>
        <w:r w:rsidRPr="00BA481A">
          <w:rPr>
            <w:rStyle w:val="normaltextrun"/>
            <w:rFonts w:cstheme="minorHAnsi"/>
            <w:shd w:val="clear" w:color="auto" w:fill="FFFFFF"/>
            <w:lang w:val="en-GB"/>
          </w:rPr>
          <w:t>countries - t</w:t>
        </w:r>
        <w:r w:rsidRPr="00BA481A">
          <w:rPr>
            <w:rStyle w:val="normaltextrun"/>
            <w:rFonts w:cstheme="minorHAnsi"/>
            <w:shd w:val="clear" w:color="auto" w:fill="FFFFFF"/>
            <w:lang w:val="en-GB"/>
          </w:rPr>
          <w:t>his stands at €17 billion more than the total EU budget in 2020</w:t>
        </w:r>
      </w:ins>
      <w:ins w:id="13" w:author="Nicola Trussell" w:date="2021-05-17T15:37:00Z">
        <w:r>
          <w:rPr>
            <w:rStyle w:val="normaltextrun"/>
            <w:rFonts w:cstheme="minorHAnsi"/>
            <w:shd w:val="clear" w:color="auto" w:fill="FFFFFF"/>
            <w:lang w:val="en-GB"/>
          </w:rPr>
          <w:t>.</w:t>
        </w:r>
      </w:ins>
    </w:p>
    <w:p w14:paraId="4251B714" w14:textId="4A848793" w:rsidR="00B6166F" w:rsidRPr="00FE2BF0" w:rsidRDefault="00B6166F" w:rsidP="003E7FB3">
      <w:pPr>
        <w:pStyle w:val="ListParagraph"/>
        <w:numPr>
          <w:ilvl w:val="0"/>
          <w:numId w:val="7"/>
        </w:numPr>
        <w:rPr>
          <w:rFonts w:eastAsiaTheme="minorEastAsia"/>
        </w:rPr>
      </w:pPr>
      <w:r>
        <w:rPr>
          <w:rFonts w:ascii="Calibri" w:eastAsia="Calibri" w:hAnsi="Calibri" w:cs="Calibri"/>
        </w:rPr>
        <w:t>However,</w:t>
      </w:r>
      <w:r w:rsidR="00AE56AA">
        <w:rPr>
          <w:rFonts w:ascii="Calibri" w:eastAsia="Calibri" w:hAnsi="Calibri" w:cs="Calibri"/>
        </w:rPr>
        <w:t xml:space="preserve"> whilst the connection between ageing and hearing loss may be apparent,</w:t>
      </w:r>
      <w:r>
        <w:rPr>
          <w:rFonts w:ascii="Calibri" w:eastAsia="Calibri" w:hAnsi="Calibri" w:cs="Calibri"/>
        </w:rPr>
        <w:t xml:space="preserve"> th</w:t>
      </w:r>
      <w:r w:rsidR="006668C1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connection</w:t>
      </w:r>
      <w:r w:rsidR="006668C1">
        <w:rPr>
          <w:rFonts w:ascii="Calibri" w:eastAsia="Calibri" w:hAnsi="Calibri" w:cs="Calibri"/>
        </w:rPr>
        <w:t xml:space="preserve"> between </w:t>
      </w:r>
      <w:r w:rsidR="00ED53B2">
        <w:rPr>
          <w:rFonts w:ascii="Calibri" w:eastAsia="Calibri" w:hAnsi="Calibri" w:cs="Calibri"/>
        </w:rPr>
        <w:t>hearing loss and mental health</w:t>
      </w:r>
      <w:r>
        <w:rPr>
          <w:rFonts w:ascii="Calibri" w:eastAsia="Calibri" w:hAnsi="Calibri" w:cs="Calibri"/>
        </w:rPr>
        <w:t xml:space="preserve"> is not well known amongst health policy stakeholders. O</w:t>
      </w:r>
      <w:r w:rsidRPr="00FE2BF0">
        <w:t xml:space="preserve">rganisations that focus on </w:t>
      </w:r>
      <w:r>
        <w:t>mental health</w:t>
      </w:r>
      <w:r w:rsidRPr="00FE2BF0">
        <w:t xml:space="preserve"> are not automatically including those who advocate on behalf of those who experience hearing loss in </w:t>
      </w:r>
      <w:ins w:id="14" w:author="Nicola Trussell" w:date="2021-05-17T15:34:00Z">
        <w:r w:rsidR="00BA481A">
          <w:t xml:space="preserve">mental ill health </w:t>
        </w:r>
      </w:ins>
      <w:del w:id="15" w:author="Nicola Trussell" w:date="2021-05-17T15:34:00Z">
        <w:r w:rsidRPr="00FE2BF0" w:rsidDel="00BA481A">
          <w:delText xml:space="preserve">cognitive decline </w:delText>
        </w:r>
      </w:del>
      <w:r w:rsidRPr="00FE2BF0">
        <w:t>debates or events.</w:t>
      </w:r>
    </w:p>
    <w:p w14:paraId="2E019329" w14:textId="4708283E" w:rsidR="00A810F7" w:rsidRPr="00A810F7" w:rsidRDefault="00B6166F" w:rsidP="30045E5E">
      <w:pPr>
        <w:pStyle w:val="ListParagraph"/>
        <w:numPr>
          <w:ilvl w:val="0"/>
          <w:numId w:val="7"/>
        </w:numPr>
        <w:jc w:val="both"/>
        <w:rPr>
          <w:rFonts w:eastAsiaTheme="minorEastAsia"/>
        </w:rPr>
      </w:pPr>
      <w:r>
        <w:rPr>
          <w:rFonts w:ascii="Calibri" w:eastAsia="Calibri" w:hAnsi="Calibri" w:cs="Calibri"/>
        </w:rPr>
        <w:t>At the same time, mental health is currently of high interest to EU policymakers due to the fact that t</w:t>
      </w:r>
      <w:r w:rsidR="379A54A4" w:rsidRPr="30045E5E">
        <w:rPr>
          <w:rFonts w:ascii="Calibri" w:eastAsia="Calibri" w:hAnsi="Calibri" w:cs="Calibri"/>
        </w:rPr>
        <w:t xml:space="preserve">he COVID-19 pandemic has </w:t>
      </w:r>
      <w:r w:rsidR="001E781D">
        <w:rPr>
          <w:rFonts w:ascii="Calibri" w:eastAsia="Calibri" w:hAnsi="Calibri" w:cs="Calibri"/>
        </w:rPr>
        <w:t xml:space="preserve">increased the </w:t>
      </w:r>
      <w:r w:rsidR="00E726DF">
        <w:rPr>
          <w:rFonts w:ascii="Calibri" w:eastAsia="Calibri" w:hAnsi="Calibri" w:cs="Calibri"/>
        </w:rPr>
        <w:t>proportion of</w:t>
      </w:r>
      <w:r w:rsidR="00E81339">
        <w:rPr>
          <w:rFonts w:ascii="Calibri" w:eastAsia="Calibri" w:hAnsi="Calibri" w:cs="Calibri"/>
        </w:rPr>
        <w:t xml:space="preserve"> the</w:t>
      </w:r>
      <w:r w:rsidR="379A54A4" w:rsidRPr="30045E5E">
        <w:rPr>
          <w:rFonts w:ascii="Calibri" w:eastAsia="Calibri" w:hAnsi="Calibri" w:cs="Calibri"/>
        </w:rPr>
        <w:t xml:space="preserve"> European population</w:t>
      </w:r>
      <w:r w:rsidR="00E726DF">
        <w:rPr>
          <w:rFonts w:ascii="Calibri" w:eastAsia="Calibri" w:hAnsi="Calibri" w:cs="Calibri"/>
        </w:rPr>
        <w:t xml:space="preserve"> experiencing poor mental health</w:t>
      </w:r>
      <w:r w:rsidR="003E6110">
        <w:rPr>
          <w:rFonts w:ascii="Calibri" w:eastAsia="Calibri" w:hAnsi="Calibri" w:cs="Calibri"/>
        </w:rPr>
        <w:t xml:space="preserve">. Mental health is currently </w:t>
      </w:r>
      <w:r w:rsidR="00A810F7">
        <w:rPr>
          <w:rFonts w:ascii="Calibri" w:eastAsia="Calibri" w:hAnsi="Calibri" w:cs="Calibri"/>
        </w:rPr>
        <w:t>a priority on the EU health agenda</w:t>
      </w:r>
      <w:r w:rsidR="003E6110">
        <w:rPr>
          <w:rFonts w:ascii="Calibri" w:eastAsia="Calibri" w:hAnsi="Calibri" w:cs="Calibri"/>
        </w:rPr>
        <w:t>.</w:t>
      </w:r>
      <w:r w:rsidR="00765638">
        <w:rPr>
          <w:rFonts w:ascii="Calibri" w:eastAsia="Calibri" w:hAnsi="Calibri" w:cs="Calibri"/>
        </w:rPr>
        <w:t xml:space="preserve"> </w:t>
      </w:r>
      <w:r w:rsidR="00DC2B61">
        <w:rPr>
          <w:rFonts w:ascii="Calibri" w:eastAsia="Calibri" w:hAnsi="Calibri" w:cs="Calibri"/>
        </w:rPr>
        <w:t xml:space="preserve"> </w:t>
      </w:r>
    </w:p>
    <w:p w14:paraId="53E8701B" w14:textId="3C4BBB50" w:rsidR="00333B1F" w:rsidRPr="00714688" w:rsidRDefault="00493120" w:rsidP="00714688">
      <w:pPr>
        <w:pStyle w:val="ListParagraph"/>
        <w:numPr>
          <w:ilvl w:val="0"/>
          <w:numId w:val="7"/>
        </w:numPr>
        <w:rPr>
          <w:rFonts w:eastAsiaTheme="minorEastAsia"/>
        </w:rPr>
      </w:pPr>
      <w:r>
        <w:rPr>
          <w:rFonts w:ascii="Calibri" w:eastAsia="Calibri" w:hAnsi="Calibri" w:cs="Calibri"/>
        </w:rPr>
        <w:t>A</w:t>
      </w:r>
      <w:r w:rsidR="379A54A4" w:rsidRPr="30045E5E">
        <w:rPr>
          <w:rFonts w:ascii="Calibri" w:eastAsia="Calibri" w:hAnsi="Calibri" w:cs="Calibri"/>
        </w:rPr>
        <w:t xml:space="preserve">dvocating for </w:t>
      </w:r>
      <w:r w:rsidR="00DA4B7D">
        <w:rPr>
          <w:rFonts w:ascii="Calibri" w:eastAsia="Calibri" w:hAnsi="Calibri" w:cs="Calibri"/>
        </w:rPr>
        <w:t>the prioritization of mental health and well</w:t>
      </w:r>
      <w:ins w:id="16" w:author="Nicola Trussell" w:date="2021-05-17T15:42:00Z">
        <w:r w:rsidR="000B5A0F">
          <w:rPr>
            <w:rFonts w:ascii="Calibri" w:eastAsia="Calibri" w:hAnsi="Calibri" w:cs="Calibri"/>
          </w:rPr>
          <w:t>-</w:t>
        </w:r>
      </w:ins>
      <w:r w:rsidR="00DA4B7D">
        <w:rPr>
          <w:rFonts w:ascii="Calibri" w:eastAsia="Calibri" w:hAnsi="Calibri" w:cs="Calibri"/>
        </w:rPr>
        <w:t xml:space="preserve">being of </w:t>
      </w:r>
      <w:r w:rsidR="008972A6">
        <w:rPr>
          <w:rFonts w:ascii="Calibri" w:eastAsia="Calibri" w:hAnsi="Calibri" w:cs="Calibri"/>
        </w:rPr>
        <w:t>Europe’s ageing population</w:t>
      </w:r>
      <w:r w:rsidR="379A54A4" w:rsidRPr="30045E5E">
        <w:rPr>
          <w:rFonts w:ascii="Calibri" w:eastAsia="Calibri" w:hAnsi="Calibri" w:cs="Calibri"/>
        </w:rPr>
        <w:t xml:space="preserve"> provides MED-EL</w:t>
      </w:r>
      <w:r w:rsidR="00A3248D">
        <w:rPr>
          <w:rFonts w:ascii="Calibri" w:eastAsia="Calibri" w:hAnsi="Calibri" w:cs="Calibri"/>
        </w:rPr>
        <w:t xml:space="preserve"> with the opportunity</w:t>
      </w:r>
      <w:r w:rsidR="379A54A4" w:rsidRPr="30045E5E">
        <w:rPr>
          <w:rFonts w:ascii="Calibri" w:eastAsia="Calibri" w:hAnsi="Calibri" w:cs="Calibri"/>
        </w:rPr>
        <w:t xml:space="preserve"> </w:t>
      </w:r>
      <w:r w:rsidR="00604281">
        <w:rPr>
          <w:rFonts w:ascii="Calibri" w:eastAsia="Calibri" w:hAnsi="Calibri" w:cs="Calibri"/>
        </w:rPr>
        <w:t xml:space="preserve">to raise awareness of the link between </w:t>
      </w:r>
      <w:r w:rsidR="00BD0ED9">
        <w:rPr>
          <w:rFonts w:ascii="Calibri" w:eastAsia="Calibri" w:hAnsi="Calibri" w:cs="Calibri"/>
        </w:rPr>
        <w:t xml:space="preserve">hearing loss and mental health amongst key stakeholders, whilst also reminding stakeholders that </w:t>
      </w:r>
      <w:r w:rsidR="00714688">
        <w:rPr>
          <w:rFonts w:ascii="Calibri" w:eastAsia="Calibri" w:hAnsi="Calibri" w:cs="Calibri"/>
        </w:rPr>
        <w:t xml:space="preserve">active ageing is dependent on good hearing health. It also provides an opportunity for MED-EL to </w:t>
      </w:r>
      <w:r w:rsidR="379A54A4" w:rsidRPr="00714688">
        <w:rPr>
          <w:rFonts w:ascii="Calibri" w:eastAsia="Calibri" w:hAnsi="Calibri" w:cs="Calibri"/>
        </w:rPr>
        <w:t xml:space="preserve">lead the way in increasing the focus on mental illnesses as a considerable comorbidity of hearing </w:t>
      </w:r>
      <w:r w:rsidR="00811CE4" w:rsidRPr="00714688">
        <w:rPr>
          <w:rFonts w:ascii="Calibri" w:eastAsia="Calibri" w:hAnsi="Calibri" w:cs="Calibri"/>
        </w:rPr>
        <w:t>loss and</w:t>
      </w:r>
      <w:r w:rsidR="379A54A4" w:rsidRPr="00714688">
        <w:rPr>
          <w:rFonts w:ascii="Calibri" w:eastAsia="Calibri" w:hAnsi="Calibri" w:cs="Calibri"/>
        </w:rPr>
        <w:t xml:space="preserve"> build bridges between stakeholders concerned with only one of the two health issues.</w:t>
      </w:r>
    </w:p>
    <w:p w14:paraId="42100BD4" w14:textId="0005251A" w:rsidR="30045E5E" w:rsidRDefault="30045E5E" w:rsidP="30045E5E">
      <w:pPr>
        <w:rPr>
          <w:rFonts w:ascii="Calibri" w:eastAsia="Calibri" w:hAnsi="Calibri" w:cs="Calibri"/>
        </w:rPr>
      </w:pPr>
    </w:p>
    <w:p w14:paraId="185D063E" w14:textId="0C88C003" w:rsidR="003A2751" w:rsidRPr="00FE2BF0" w:rsidRDefault="003A2751" w:rsidP="003A2751">
      <w:pPr>
        <w:jc w:val="both"/>
        <w:rPr>
          <w:b/>
          <w:bCs/>
        </w:rPr>
      </w:pPr>
      <w:r w:rsidRPr="00FE2BF0">
        <w:rPr>
          <w:b/>
          <w:bCs/>
        </w:rPr>
        <w:t>Proposed Action:</w:t>
      </w:r>
    </w:p>
    <w:p w14:paraId="4EDEBD7A" w14:textId="405DBA23" w:rsidR="003A2751" w:rsidRPr="00FE2BF0" w:rsidRDefault="0052511F" w:rsidP="003A2751">
      <w:pPr>
        <w:pStyle w:val="ListParagraph"/>
        <w:numPr>
          <w:ilvl w:val="0"/>
          <w:numId w:val="4"/>
        </w:numPr>
        <w:jc w:val="both"/>
      </w:pPr>
      <w:r w:rsidRPr="00FE2BF0">
        <w:t xml:space="preserve">As a </w:t>
      </w:r>
      <w:r w:rsidRPr="00F37D2D">
        <w:t xml:space="preserve">part of its civil society stakeholder strategy, </w:t>
      </w:r>
      <w:commentRangeStart w:id="17"/>
      <w:r w:rsidR="00E20097" w:rsidRPr="00F37D2D">
        <w:t xml:space="preserve">MED-EL </w:t>
      </w:r>
      <w:r w:rsidR="003A2751" w:rsidRPr="00F37D2D">
        <w:t xml:space="preserve">hosts </w:t>
      </w:r>
      <w:commentRangeEnd w:id="17"/>
      <w:r w:rsidR="000B5A0F">
        <w:rPr>
          <w:rStyle w:val="CommentReference"/>
        </w:rPr>
        <w:commentReference w:id="17"/>
      </w:r>
      <w:r w:rsidR="003A2751" w:rsidRPr="00F37D2D">
        <w:t>a</w:t>
      </w:r>
      <w:r w:rsidR="00E20097" w:rsidRPr="00F37D2D">
        <w:t xml:space="preserve"> ‘</w:t>
      </w:r>
      <w:commentRangeStart w:id="18"/>
      <w:r w:rsidR="005A584A" w:rsidRPr="005A584A">
        <w:t>Prioritising Mental Health and Well</w:t>
      </w:r>
      <w:ins w:id="19" w:author="Nicola Trussell" w:date="2021-05-17T15:43:00Z">
        <w:r w:rsidR="000B5A0F">
          <w:t>-</w:t>
        </w:r>
      </w:ins>
      <w:r w:rsidR="005A584A" w:rsidRPr="005A584A">
        <w:t>being in Europe’s Ageing Population</w:t>
      </w:r>
      <w:commentRangeEnd w:id="18"/>
      <w:r w:rsidR="00EF6D3A">
        <w:rPr>
          <w:rStyle w:val="CommentReference"/>
        </w:rPr>
        <w:commentReference w:id="18"/>
      </w:r>
      <w:r w:rsidR="00E20097" w:rsidRPr="00F37D2D">
        <w:t>’</w:t>
      </w:r>
      <w:r w:rsidR="008E6F62">
        <w:t xml:space="preserve"> campaign workshop</w:t>
      </w:r>
      <w:r w:rsidR="00E20097" w:rsidRPr="00F37D2D">
        <w:t xml:space="preserve"> in Brussels</w:t>
      </w:r>
      <w:r w:rsidR="003A2751" w:rsidRPr="00F37D2D">
        <w:t xml:space="preserve">. This would develop and support the capacity of NGOs either working on or interested in </w:t>
      </w:r>
      <w:r w:rsidR="00753884" w:rsidRPr="00F37D2D">
        <w:t>mental health</w:t>
      </w:r>
      <w:r w:rsidR="00ED6E3B">
        <w:t xml:space="preserve"> and/or ageing</w:t>
      </w:r>
      <w:r w:rsidR="003A2751" w:rsidRPr="00F37D2D">
        <w:t>, to inclusively deliver a</w:t>
      </w:r>
      <w:r w:rsidR="00CE1692" w:rsidRPr="00F37D2D">
        <w:t xml:space="preserve">n </w:t>
      </w:r>
      <w:r w:rsidR="001C4263" w:rsidRPr="00F37D2D">
        <w:t>awareness</w:t>
      </w:r>
      <w:r w:rsidR="00CE1692" w:rsidRPr="00F37D2D">
        <w:t xml:space="preserve"> raising</w:t>
      </w:r>
      <w:r w:rsidR="001C4263" w:rsidRPr="00F37D2D">
        <w:t xml:space="preserve"> campaign </w:t>
      </w:r>
      <w:r w:rsidR="00D466C0">
        <w:t xml:space="preserve">amongst peers, of </w:t>
      </w:r>
      <w:r w:rsidR="00CF5D39">
        <w:t>both the importance of mental health and ageing, and its links to the non-treatment of hearing loss.</w:t>
      </w:r>
    </w:p>
    <w:p w14:paraId="78B0F784" w14:textId="1E140E02" w:rsidR="0052511F" w:rsidRPr="00FE2BF0" w:rsidRDefault="0052511F" w:rsidP="003A2751">
      <w:pPr>
        <w:pStyle w:val="ListParagraph"/>
        <w:numPr>
          <w:ilvl w:val="0"/>
          <w:numId w:val="4"/>
        </w:numPr>
        <w:jc w:val="both"/>
      </w:pPr>
      <w:r w:rsidRPr="00FE2BF0">
        <w:lastRenderedPageBreak/>
        <w:t xml:space="preserve">MED-EL would support the ultimate delivery of a </w:t>
      </w:r>
      <w:r w:rsidR="00F37D2D">
        <w:t>mental health</w:t>
      </w:r>
      <w:r w:rsidRPr="00FE2BF0">
        <w:t xml:space="preserve"> awareness raising campaign, through the facilitation of a workshop that includes sessions focusing on messaging, tactics and next steps.  </w:t>
      </w:r>
    </w:p>
    <w:p w14:paraId="2399BF76" w14:textId="6B862C91" w:rsidR="00E20097" w:rsidRDefault="0052511F" w:rsidP="00491684">
      <w:pPr>
        <w:pStyle w:val="ListParagraph"/>
        <w:numPr>
          <w:ilvl w:val="0"/>
          <w:numId w:val="4"/>
        </w:numPr>
        <w:jc w:val="both"/>
      </w:pPr>
      <w:r w:rsidRPr="00FE2BF0">
        <w:t>MED-EL will support the follow-up delivery of a social media toolkit</w:t>
      </w:r>
      <w:r w:rsidR="001E0E4F">
        <w:t>, developed by FleishmanHillard,</w:t>
      </w:r>
      <w:r w:rsidRPr="00FE2BF0">
        <w:t xml:space="preserve"> that can be activated by each of the organisations on their owned channels</w:t>
      </w:r>
      <w:r>
        <w:t xml:space="preserve">. </w:t>
      </w:r>
      <w:r w:rsidR="008919FC">
        <w:t xml:space="preserve">FleishmanHillard will also seek feedback from </w:t>
      </w:r>
      <w:r w:rsidR="2BD79223">
        <w:t>organ</w:t>
      </w:r>
      <w:r w:rsidR="5DD5320C">
        <w:t>i</w:t>
      </w:r>
      <w:r w:rsidR="2BD79223">
        <w:t>sations</w:t>
      </w:r>
      <w:r w:rsidR="008919FC">
        <w:t xml:space="preserve"> that participated in last year’s Cognitive Decline campaign workshop, to understand how we can work together to create a great impact with the content created. </w:t>
      </w:r>
    </w:p>
    <w:p w14:paraId="3CC94400" w14:textId="77777777" w:rsidR="00AB311E" w:rsidRPr="00FE2BF0" w:rsidRDefault="00AB311E" w:rsidP="00AB311E">
      <w:pPr>
        <w:pStyle w:val="ListParagraph"/>
        <w:jc w:val="both"/>
      </w:pPr>
    </w:p>
    <w:p w14:paraId="05047BC9" w14:textId="64E28996" w:rsidR="00A5329D" w:rsidRPr="00FE2BF0" w:rsidRDefault="00A5329D" w:rsidP="00A5329D">
      <w:pPr>
        <w:rPr>
          <w:b/>
          <w:bCs/>
        </w:rPr>
      </w:pPr>
      <w:r w:rsidRPr="00FE2BF0">
        <w:rPr>
          <w:b/>
          <w:bCs/>
        </w:rPr>
        <w:t xml:space="preserve">Anticipated </w:t>
      </w:r>
      <w:commentRangeStart w:id="20"/>
      <w:r w:rsidRPr="00FE2BF0">
        <w:rPr>
          <w:b/>
          <w:bCs/>
        </w:rPr>
        <w:t>Outcome</w:t>
      </w:r>
      <w:r w:rsidR="0052511F" w:rsidRPr="00FE2BF0">
        <w:rPr>
          <w:b/>
          <w:bCs/>
        </w:rPr>
        <w:t>s</w:t>
      </w:r>
      <w:commentRangeEnd w:id="20"/>
      <w:r w:rsidR="00EF6D3A">
        <w:rPr>
          <w:rStyle w:val="CommentReference"/>
        </w:rPr>
        <w:commentReference w:id="20"/>
      </w:r>
      <w:r w:rsidRPr="00FE2BF0">
        <w:rPr>
          <w:b/>
          <w:bCs/>
        </w:rPr>
        <w:t>:</w:t>
      </w:r>
    </w:p>
    <w:p w14:paraId="4CBB0636" w14:textId="76ED6E24" w:rsidR="00CE1692" w:rsidRPr="00FE2BF0" w:rsidRDefault="00CE1692" w:rsidP="00CE1692">
      <w:pPr>
        <w:pStyle w:val="ListParagraph"/>
        <w:numPr>
          <w:ilvl w:val="0"/>
          <w:numId w:val="10"/>
        </w:numPr>
        <w:jc w:val="both"/>
      </w:pPr>
      <w:r w:rsidRPr="001E0E4F">
        <w:rPr>
          <w:b/>
          <w:bCs/>
        </w:rPr>
        <w:t>MED-EL builds stronger relationships with relevant NGOs</w:t>
      </w:r>
      <w:r w:rsidRPr="00FE2BF0">
        <w:t xml:space="preserve"> and demonstrates its overall commitment to improving the health of EU citizens. </w:t>
      </w:r>
    </w:p>
    <w:p w14:paraId="11B36A66" w14:textId="2377B937" w:rsidR="00CE1692" w:rsidRDefault="0052511F" w:rsidP="00CE1692">
      <w:pPr>
        <w:pStyle w:val="ListParagraph"/>
        <w:numPr>
          <w:ilvl w:val="0"/>
          <w:numId w:val="10"/>
        </w:numPr>
        <w:jc w:val="both"/>
      </w:pPr>
      <w:r w:rsidRPr="001E0E4F">
        <w:rPr>
          <w:b/>
          <w:bCs/>
        </w:rPr>
        <w:t>MED-EL raises awareness of hearing loss amongst NGOs</w:t>
      </w:r>
      <w:r w:rsidRPr="00FE2BF0">
        <w:t xml:space="preserve"> that work on </w:t>
      </w:r>
      <w:r w:rsidR="31C9404D">
        <w:t>mental health</w:t>
      </w:r>
      <w:r w:rsidR="008919FC">
        <w:t xml:space="preserve"> and ageing</w:t>
      </w:r>
      <w:r w:rsidR="00CE1692" w:rsidRPr="00FE2BF0">
        <w:t>.</w:t>
      </w:r>
    </w:p>
    <w:p w14:paraId="18950968" w14:textId="0C213FE7" w:rsidR="006861A3" w:rsidRDefault="006861A3" w:rsidP="006861A3">
      <w:pPr>
        <w:pStyle w:val="ListParagraph"/>
        <w:numPr>
          <w:ilvl w:val="0"/>
          <w:numId w:val="10"/>
        </w:numPr>
        <w:rPr>
          <w:rFonts w:eastAsiaTheme="minorEastAsia"/>
          <w:b/>
          <w:bCs/>
        </w:rPr>
      </w:pPr>
      <w:r w:rsidRPr="5B1F74C0">
        <w:rPr>
          <w:rFonts w:ascii="Calibri" w:eastAsia="Calibri" w:hAnsi="Calibri" w:cs="Calibri"/>
          <w:b/>
          <w:bCs/>
        </w:rPr>
        <w:t xml:space="preserve">MED-EL </w:t>
      </w:r>
      <w:r w:rsidRPr="36465F9C">
        <w:rPr>
          <w:rFonts w:ascii="Calibri" w:eastAsia="Calibri" w:hAnsi="Calibri" w:cs="Calibri"/>
          <w:b/>
          <w:bCs/>
        </w:rPr>
        <w:t>increases</w:t>
      </w:r>
      <w:r w:rsidRPr="407C70EA">
        <w:rPr>
          <w:rFonts w:ascii="Calibri" w:eastAsia="Calibri" w:hAnsi="Calibri" w:cs="Calibri"/>
          <w:b/>
          <w:bCs/>
        </w:rPr>
        <w:t xml:space="preserve"> awareness of </w:t>
      </w:r>
      <w:r>
        <w:rPr>
          <w:rFonts w:ascii="Calibri" w:eastAsia="Calibri" w:hAnsi="Calibri" w:cs="Calibri"/>
          <w:b/>
          <w:bCs/>
        </w:rPr>
        <w:t xml:space="preserve">a decline in </w:t>
      </w:r>
      <w:r w:rsidRPr="407C70EA">
        <w:rPr>
          <w:rFonts w:ascii="Calibri" w:eastAsia="Calibri" w:hAnsi="Calibri" w:cs="Calibri"/>
          <w:b/>
          <w:bCs/>
        </w:rPr>
        <w:t>mental health</w:t>
      </w:r>
      <w:r>
        <w:rPr>
          <w:rFonts w:ascii="Calibri" w:eastAsia="Calibri" w:hAnsi="Calibri" w:cs="Calibri"/>
          <w:b/>
          <w:bCs/>
        </w:rPr>
        <w:t xml:space="preserve"> and wellbeing</w:t>
      </w:r>
      <w:r w:rsidRPr="407C70EA">
        <w:rPr>
          <w:rFonts w:ascii="Calibri" w:eastAsia="Calibri" w:hAnsi="Calibri" w:cs="Calibri"/>
          <w:b/>
          <w:bCs/>
        </w:rPr>
        <w:t xml:space="preserve"> as a frequent comorbidity o</w:t>
      </w:r>
      <w:r>
        <w:rPr>
          <w:rFonts w:ascii="Calibri" w:eastAsia="Calibri" w:hAnsi="Calibri" w:cs="Calibri"/>
          <w:b/>
          <w:bCs/>
        </w:rPr>
        <w:t>f</w:t>
      </w:r>
      <w:r w:rsidRPr="407C70EA">
        <w:rPr>
          <w:rFonts w:ascii="Calibri" w:eastAsia="Calibri" w:hAnsi="Calibri" w:cs="Calibri"/>
          <w:b/>
          <w:bCs/>
        </w:rPr>
        <w:t xml:space="preserve"> hearing loss </w:t>
      </w:r>
      <w:r w:rsidR="001B20CF">
        <w:rPr>
          <w:rFonts w:ascii="Calibri" w:eastAsia="Calibri" w:hAnsi="Calibri" w:cs="Calibri"/>
          <w:b/>
          <w:bCs/>
        </w:rPr>
        <w:t>amongst</w:t>
      </w:r>
      <w:r w:rsidRPr="407C70EA">
        <w:rPr>
          <w:rFonts w:ascii="Calibri" w:eastAsia="Calibri" w:hAnsi="Calibri" w:cs="Calibri"/>
          <w:b/>
          <w:bCs/>
        </w:rPr>
        <w:t xml:space="preserve"> policymakers.</w:t>
      </w:r>
    </w:p>
    <w:p w14:paraId="77DAC71E" w14:textId="506E4B71" w:rsidR="00CE1692" w:rsidRPr="00FE2BF0" w:rsidRDefault="00CE1692" w:rsidP="00CE1692">
      <w:pPr>
        <w:pStyle w:val="ListParagraph"/>
        <w:numPr>
          <w:ilvl w:val="0"/>
          <w:numId w:val="10"/>
        </w:numPr>
        <w:jc w:val="both"/>
      </w:pPr>
      <w:r w:rsidRPr="407C70EA">
        <w:rPr>
          <w:b/>
          <w:bCs/>
        </w:rPr>
        <w:t>MED-EL facilitates the creation of a united voice and unified campaign</w:t>
      </w:r>
      <w:r>
        <w:t xml:space="preserve">, amongst health NGOs, </w:t>
      </w:r>
      <w:r w:rsidRPr="407C70EA">
        <w:rPr>
          <w:b/>
          <w:bCs/>
        </w:rPr>
        <w:t xml:space="preserve">on </w:t>
      </w:r>
      <w:r w:rsidR="00A11897">
        <w:rPr>
          <w:b/>
          <w:bCs/>
        </w:rPr>
        <w:t>mental health and ageing</w:t>
      </w:r>
      <w:r>
        <w:t xml:space="preserve">, which includes messaging on the role of hearing loss. </w:t>
      </w:r>
    </w:p>
    <w:p w14:paraId="772D80CE" w14:textId="27F1F39F" w:rsidR="2AD087F0" w:rsidRDefault="1D4138F1" w:rsidP="407C70EA">
      <w:pPr>
        <w:pStyle w:val="ListParagraph"/>
        <w:numPr>
          <w:ilvl w:val="0"/>
          <w:numId w:val="10"/>
        </w:numPr>
        <w:rPr>
          <w:rFonts w:eastAsiaTheme="minorEastAsia"/>
          <w:b/>
          <w:bCs/>
        </w:rPr>
      </w:pPr>
      <w:r w:rsidRPr="4AEBFAB4">
        <w:rPr>
          <w:rFonts w:ascii="Calibri" w:eastAsia="Calibri" w:hAnsi="Calibri" w:cs="Calibri"/>
          <w:b/>
          <w:bCs/>
        </w:rPr>
        <w:t xml:space="preserve">MED-EL </w:t>
      </w:r>
      <w:r w:rsidRPr="5B1F74C0">
        <w:rPr>
          <w:rFonts w:ascii="Calibri" w:eastAsia="Calibri" w:hAnsi="Calibri" w:cs="Calibri"/>
          <w:b/>
          <w:bCs/>
        </w:rPr>
        <w:t>i</w:t>
      </w:r>
      <w:r w:rsidR="7C750A90" w:rsidRPr="5B1F74C0">
        <w:rPr>
          <w:rFonts w:ascii="Calibri" w:eastAsia="Calibri" w:hAnsi="Calibri" w:cs="Calibri"/>
          <w:b/>
          <w:bCs/>
        </w:rPr>
        <w:t>ncrease</w:t>
      </w:r>
      <w:r w:rsidR="43980416" w:rsidRPr="5B1F74C0">
        <w:rPr>
          <w:rFonts w:ascii="Calibri" w:eastAsia="Calibri" w:hAnsi="Calibri" w:cs="Calibri"/>
          <w:b/>
          <w:bCs/>
        </w:rPr>
        <w:t>s</w:t>
      </w:r>
      <w:r w:rsidR="2AD087F0" w:rsidRPr="407C70EA">
        <w:rPr>
          <w:rFonts w:ascii="Calibri" w:eastAsia="Calibri" w:hAnsi="Calibri" w:cs="Calibri"/>
          <w:b/>
          <w:bCs/>
        </w:rPr>
        <w:t xml:space="preserve"> the number of organisations that are </w:t>
      </w:r>
      <w:r w:rsidR="006C1F08">
        <w:rPr>
          <w:rFonts w:ascii="Calibri" w:eastAsia="Calibri" w:hAnsi="Calibri" w:cs="Calibri"/>
          <w:b/>
          <w:bCs/>
        </w:rPr>
        <w:t>independently raising awareness of the</w:t>
      </w:r>
      <w:r w:rsidR="2AD087F0" w:rsidRPr="407C70EA">
        <w:rPr>
          <w:rFonts w:ascii="Calibri" w:eastAsia="Calibri" w:hAnsi="Calibri" w:cs="Calibri"/>
          <w:b/>
          <w:bCs/>
        </w:rPr>
        <w:t xml:space="preserve"> link between hearing and mental health</w:t>
      </w:r>
      <w:r w:rsidR="006C1F08">
        <w:rPr>
          <w:rFonts w:ascii="Calibri" w:eastAsia="Calibri" w:hAnsi="Calibri" w:cs="Calibri"/>
          <w:b/>
          <w:bCs/>
        </w:rPr>
        <w:t>.</w:t>
      </w:r>
    </w:p>
    <w:p w14:paraId="1CD5992E" w14:textId="05F9750B" w:rsidR="00A5329D" w:rsidRPr="00FE2BF0" w:rsidRDefault="00A5329D" w:rsidP="009017B4">
      <w:pPr>
        <w:spacing w:before="240"/>
        <w:rPr>
          <w:b/>
          <w:bCs/>
        </w:rPr>
      </w:pPr>
      <w:r w:rsidRPr="00FE2BF0">
        <w:rPr>
          <w:b/>
          <w:bCs/>
        </w:rPr>
        <w:t>Logistics:</w:t>
      </w:r>
    </w:p>
    <w:p w14:paraId="0460787E" w14:textId="43874246" w:rsidR="000D3AEB" w:rsidRPr="00FE2BF0" w:rsidRDefault="0052511F" w:rsidP="0052511F">
      <w:pPr>
        <w:pStyle w:val="ListParagraph"/>
        <w:numPr>
          <w:ilvl w:val="0"/>
          <w:numId w:val="8"/>
        </w:numPr>
        <w:jc w:val="both"/>
      </w:pPr>
      <w:r w:rsidRPr="00FE2BF0">
        <w:t>The Workshop</w:t>
      </w:r>
      <w:r w:rsidR="000D3AEB" w:rsidRPr="00FE2BF0">
        <w:t xml:space="preserve"> would be branded as both MED-EL and the Hearing Health Forum</w:t>
      </w:r>
      <w:ins w:id="21" w:author="Nicola Trussell" w:date="2021-05-17T15:57:00Z">
        <w:r w:rsidR="00EF6D3A">
          <w:t xml:space="preserve"> EU</w:t>
        </w:r>
      </w:ins>
      <w:r w:rsidR="00917B58" w:rsidRPr="00FE2BF0">
        <w:t>.</w:t>
      </w:r>
    </w:p>
    <w:p w14:paraId="6D3FFB26" w14:textId="46C06142" w:rsidR="0052511F" w:rsidRPr="00FE2BF0" w:rsidRDefault="0052511F" w:rsidP="0052511F">
      <w:pPr>
        <w:pStyle w:val="ListParagraph"/>
        <w:numPr>
          <w:ilvl w:val="0"/>
          <w:numId w:val="8"/>
        </w:numPr>
        <w:jc w:val="both"/>
      </w:pPr>
      <w:r w:rsidRPr="00FE2BF0">
        <w:t xml:space="preserve"> </w:t>
      </w:r>
      <w:r w:rsidR="000D3AEB" w:rsidRPr="00FE2BF0">
        <w:t xml:space="preserve">It </w:t>
      </w:r>
      <w:r w:rsidRPr="00FE2BF0">
        <w:t xml:space="preserve">would last half a </w:t>
      </w:r>
      <w:r w:rsidR="00F37D2D" w:rsidRPr="00FE2BF0">
        <w:t>day and</w:t>
      </w:r>
      <w:r w:rsidRPr="00FE2BF0">
        <w:t xml:space="preserve"> would take </w:t>
      </w:r>
      <w:r w:rsidRPr="00F37D2D">
        <w:t xml:space="preserve">place </w:t>
      </w:r>
      <w:r w:rsidR="00F37D2D">
        <w:t>via a virtual platform due to the ongoing COVID-19 pandemic.</w:t>
      </w:r>
      <w:r w:rsidR="00553E8E">
        <w:t xml:space="preserve"> </w:t>
      </w:r>
    </w:p>
    <w:p w14:paraId="4E0BD048" w14:textId="47A73D9C" w:rsidR="0052511F" w:rsidRPr="00FE2BF0" w:rsidRDefault="00D466C0" w:rsidP="0052511F">
      <w:pPr>
        <w:pStyle w:val="ListParagraph"/>
        <w:numPr>
          <w:ilvl w:val="0"/>
          <w:numId w:val="8"/>
        </w:numPr>
      </w:pPr>
      <w:r>
        <w:t>&gt;</w:t>
      </w:r>
      <w:r w:rsidR="000D3AEB" w:rsidRPr="00FE2BF0">
        <w:t>10 participants from identified health advocacy organisations (see below)</w:t>
      </w:r>
      <w:r w:rsidR="00EC795F" w:rsidRPr="00FE2BF0">
        <w:t>.</w:t>
      </w:r>
    </w:p>
    <w:p w14:paraId="6D2854E0" w14:textId="0F5AED5A" w:rsidR="00917B58" w:rsidRPr="00FE2BF0" w:rsidRDefault="00917B58" w:rsidP="0052511F">
      <w:pPr>
        <w:pStyle w:val="ListParagraph"/>
        <w:numPr>
          <w:ilvl w:val="0"/>
          <w:numId w:val="8"/>
        </w:numPr>
      </w:pPr>
      <w:r w:rsidRPr="00FE2BF0">
        <w:t xml:space="preserve">Hearing Health Forum </w:t>
      </w:r>
      <w:ins w:id="22" w:author="Nicola Trussell" w:date="2021-05-17T15:46:00Z">
        <w:r w:rsidR="000113E1">
          <w:t xml:space="preserve">EU </w:t>
        </w:r>
      </w:ins>
      <w:r w:rsidRPr="00FE2BF0">
        <w:t xml:space="preserve">members will be invited to participate. </w:t>
      </w:r>
    </w:p>
    <w:p w14:paraId="2D3E557D" w14:textId="3924D194" w:rsidR="000D3AEB" w:rsidRPr="00FE2BF0" w:rsidRDefault="00917B58" w:rsidP="0052511F">
      <w:pPr>
        <w:pStyle w:val="ListParagraph"/>
        <w:numPr>
          <w:ilvl w:val="0"/>
          <w:numId w:val="8"/>
        </w:numPr>
      </w:pPr>
      <w:r w:rsidRPr="00FE2BF0">
        <w:t>The event would be hosted and facilitated by FleishmanHillard, as a part of MED-EL’s ongoing retainer.</w:t>
      </w:r>
    </w:p>
    <w:p w14:paraId="1BD62592" w14:textId="77777777" w:rsidR="009017B4" w:rsidRDefault="009017B4" w:rsidP="00A5329D">
      <w:pPr>
        <w:rPr>
          <w:b/>
          <w:bCs/>
        </w:rPr>
      </w:pPr>
    </w:p>
    <w:p w14:paraId="613E61CB" w14:textId="6606541F" w:rsidR="00A5329D" w:rsidRPr="00C6736C" w:rsidRDefault="00A5329D" w:rsidP="00A5329D">
      <w:pPr>
        <w:rPr>
          <w:b/>
          <w:bCs/>
        </w:rPr>
      </w:pPr>
      <w:r w:rsidRPr="00C6736C">
        <w:rPr>
          <w:b/>
          <w:bCs/>
        </w:rPr>
        <w:t>Proposed Invitee List:</w:t>
      </w:r>
    </w:p>
    <w:p w14:paraId="313A844F" w14:textId="77777777" w:rsidR="00A5329D" w:rsidRPr="00C6736C" w:rsidRDefault="00A5329D" w:rsidP="00A5329D">
      <w:pPr>
        <w:pStyle w:val="ListParagraph"/>
        <w:numPr>
          <w:ilvl w:val="0"/>
          <w:numId w:val="6"/>
        </w:numPr>
      </w:pPr>
      <w:r w:rsidRPr="00C6736C">
        <w:t>Alzheimer Europe</w:t>
      </w:r>
    </w:p>
    <w:p w14:paraId="658AB622" w14:textId="77777777" w:rsidR="002C361B" w:rsidRDefault="002C361B" w:rsidP="002C361B">
      <w:pPr>
        <w:pStyle w:val="ListParagraph"/>
        <w:numPr>
          <w:ilvl w:val="0"/>
          <w:numId w:val="6"/>
        </w:numPr>
      </w:pPr>
      <w:r>
        <w:t xml:space="preserve">GAMIAN Europe </w:t>
      </w:r>
    </w:p>
    <w:p w14:paraId="2CF2A331" w14:textId="77777777" w:rsidR="00A5329D" w:rsidRPr="00FE2BF0" w:rsidRDefault="00A5329D" w:rsidP="00A5329D">
      <w:pPr>
        <w:pStyle w:val="ListParagraph"/>
        <w:numPr>
          <w:ilvl w:val="0"/>
          <w:numId w:val="6"/>
        </w:numPr>
      </w:pPr>
      <w:r w:rsidRPr="00FE2BF0">
        <w:t>Age Platform Europe</w:t>
      </w:r>
    </w:p>
    <w:p w14:paraId="736B5621" w14:textId="77777777" w:rsidR="00A5329D" w:rsidRPr="00FE2BF0" w:rsidRDefault="00A5329D" w:rsidP="00A5329D">
      <w:pPr>
        <w:pStyle w:val="ListParagraph"/>
        <w:numPr>
          <w:ilvl w:val="0"/>
          <w:numId w:val="6"/>
        </w:numPr>
      </w:pPr>
      <w:r w:rsidRPr="00FE2BF0">
        <w:t>Mental Health Europe</w:t>
      </w:r>
    </w:p>
    <w:p w14:paraId="21D69EB9" w14:textId="77777777" w:rsidR="00A5329D" w:rsidRPr="00FE2BF0" w:rsidRDefault="00A5329D" w:rsidP="00A5329D">
      <w:pPr>
        <w:pStyle w:val="ListParagraph"/>
        <w:numPr>
          <w:ilvl w:val="0"/>
          <w:numId w:val="6"/>
        </w:numPr>
      </w:pPr>
      <w:r w:rsidRPr="00FE2BF0">
        <w:t>European Patients Forum</w:t>
      </w:r>
    </w:p>
    <w:p w14:paraId="4193E4AA" w14:textId="77777777" w:rsidR="00A5329D" w:rsidRPr="00FE2BF0" w:rsidRDefault="00A5329D" w:rsidP="00A5329D">
      <w:pPr>
        <w:pStyle w:val="ListParagraph"/>
        <w:numPr>
          <w:ilvl w:val="0"/>
          <w:numId w:val="6"/>
        </w:numPr>
      </w:pPr>
      <w:r w:rsidRPr="00FE2BF0">
        <w:t>European Disability Forum</w:t>
      </w:r>
    </w:p>
    <w:p w14:paraId="61B83635" w14:textId="77777777" w:rsidR="00A5329D" w:rsidRPr="00FE2BF0" w:rsidRDefault="00A5329D" w:rsidP="00A5329D">
      <w:pPr>
        <w:pStyle w:val="ListParagraph"/>
        <w:numPr>
          <w:ilvl w:val="0"/>
          <w:numId w:val="6"/>
        </w:numPr>
      </w:pPr>
      <w:r w:rsidRPr="00FE2BF0">
        <w:t>European Social Network</w:t>
      </w:r>
    </w:p>
    <w:p w14:paraId="290D1AD6" w14:textId="511887B6" w:rsidR="009436C5" w:rsidRDefault="009436C5" w:rsidP="00A5329D">
      <w:pPr>
        <w:pStyle w:val="ListParagraph"/>
        <w:numPr>
          <w:ilvl w:val="0"/>
          <w:numId w:val="6"/>
        </w:numPr>
      </w:pPr>
      <w:r>
        <w:t xml:space="preserve">European Brain Council </w:t>
      </w:r>
    </w:p>
    <w:p w14:paraId="3D1F7406" w14:textId="50D14205" w:rsidR="009436C5" w:rsidRDefault="009436C5" w:rsidP="00A5329D">
      <w:pPr>
        <w:pStyle w:val="ListParagraph"/>
        <w:numPr>
          <w:ilvl w:val="0"/>
          <w:numId w:val="6"/>
        </w:numPr>
      </w:pPr>
      <w:r>
        <w:t>EURO-CIU (as HHFEU member)</w:t>
      </w:r>
    </w:p>
    <w:p w14:paraId="06DE9B3A" w14:textId="35565C70" w:rsidR="009436C5" w:rsidRDefault="009436C5" w:rsidP="00A5329D">
      <w:pPr>
        <w:pStyle w:val="ListParagraph"/>
        <w:numPr>
          <w:ilvl w:val="0"/>
          <w:numId w:val="6"/>
        </w:numPr>
      </w:pPr>
      <w:r>
        <w:t>HEARRING (as HHFEU member)</w:t>
      </w:r>
    </w:p>
    <w:p w14:paraId="55F97E29" w14:textId="4AEB8D6E" w:rsidR="257247B4" w:rsidRDefault="1F81AA58" w:rsidP="30045E5E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2B0091">
        <w:t>European Community based Mental Health Service Providers (EUCOMS) Network</w:t>
      </w:r>
    </w:p>
    <w:p w14:paraId="58683E82" w14:textId="14DB99D2" w:rsidR="257247B4" w:rsidRDefault="257247B4" w:rsidP="30045E5E">
      <w:pPr>
        <w:pStyle w:val="ListParagraph"/>
        <w:numPr>
          <w:ilvl w:val="0"/>
          <w:numId w:val="6"/>
        </w:numPr>
      </w:pPr>
      <w:r>
        <w:t>European Federation of Associations of Families of People with Mental Illness</w:t>
      </w:r>
    </w:p>
    <w:p w14:paraId="5081FC92" w14:textId="024A0DCE" w:rsidR="0A98E575" w:rsidRDefault="0A98E575" w:rsidP="30045E5E">
      <w:pPr>
        <w:pStyle w:val="ListParagraph"/>
        <w:numPr>
          <w:ilvl w:val="0"/>
          <w:numId w:val="6"/>
        </w:numPr>
      </w:pPr>
      <w:r>
        <w:t>The European network for Mental Health Promotion</w:t>
      </w:r>
    </w:p>
    <w:p w14:paraId="4D250323" w14:textId="77777777" w:rsidR="009436C5" w:rsidRDefault="009436C5" w:rsidP="00D466C0">
      <w:pPr>
        <w:pStyle w:val="ListParagraph"/>
      </w:pPr>
    </w:p>
    <w:p w14:paraId="2F571928" w14:textId="77777777" w:rsidR="00E24DBA" w:rsidRDefault="00E24DBA">
      <w:pPr>
        <w:rPr>
          <w:b/>
          <w:bCs/>
          <w:sz w:val="24"/>
          <w:szCs w:val="24"/>
        </w:rPr>
      </w:pPr>
    </w:p>
    <w:p w14:paraId="6C5EA0A2" w14:textId="07930C9A" w:rsidR="009E4DB0" w:rsidRPr="00E24DBA" w:rsidRDefault="00917B58">
      <w:pPr>
        <w:rPr>
          <w:b/>
          <w:bCs/>
          <w:color w:val="C00000"/>
          <w:sz w:val="24"/>
          <w:szCs w:val="24"/>
        </w:rPr>
      </w:pPr>
      <w:r w:rsidRPr="00E24DBA">
        <w:rPr>
          <w:b/>
          <w:bCs/>
          <w:color w:val="C00000"/>
          <w:sz w:val="24"/>
          <w:szCs w:val="24"/>
        </w:rPr>
        <w:t>Draft Agenda</w:t>
      </w:r>
    </w:p>
    <w:p w14:paraId="0EC75955" w14:textId="77777777" w:rsidR="00C740B3" w:rsidRPr="00FE2BF0" w:rsidRDefault="00C740B3">
      <w:pPr>
        <w:rPr>
          <w:b/>
          <w:bCs/>
        </w:rPr>
      </w:pPr>
    </w:p>
    <w:p w14:paraId="50C92A44" w14:textId="44B75219" w:rsidR="009E4DB0" w:rsidRPr="00FE2BF0" w:rsidRDefault="00917B58">
      <w:r w:rsidRPr="00FE2BF0">
        <w:t>09.30 – 09.4</w:t>
      </w:r>
      <w:r w:rsidR="00810AD7">
        <w:t>0</w:t>
      </w:r>
      <w:r w:rsidRPr="00FE2BF0">
        <w:t xml:space="preserve"> </w:t>
      </w:r>
      <w:r w:rsidR="00EC795F" w:rsidRPr="00FE2BF0">
        <w:t xml:space="preserve"> </w:t>
      </w:r>
      <w:r w:rsidRPr="00FE2BF0">
        <w:t xml:space="preserve"> </w:t>
      </w:r>
      <w:r w:rsidRPr="00FE2BF0">
        <w:rPr>
          <w:b/>
          <w:bCs/>
          <w:color w:val="C00000"/>
        </w:rPr>
        <w:t>Welcome and Introduction</w:t>
      </w:r>
    </w:p>
    <w:p w14:paraId="0BBC9998" w14:textId="52E5E1A1" w:rsidR="00917B58" w:rsidRPr="00FE2BF0" w:rsidRDefault="00917B58">
      <w:r w:rsidRPr="00FE2BF0">
        <w:t xml:space="preserve">                          </w:t>
      </w:r>
      <w:r w:rsidRPr="00FE2BF0">
        <w:rPr>
          <w:color w:val="C00000"/>
        </w:rPr>
        <w:t xml:space="preserve"> Patrick D’Haese, MED-EL | Hearing Health Forum</w:t>
      </w:r>
      <w:ins w:id="23" w:author="Nicola Trussell" w:date="2021-05-17T15:46:00Z">
        <w:r w:rsidR="000113E1">
          <w:rPr>
            <w:color w:val="C00000"/>
          </w:rPr>
          <w:t xml:space="preserve"> EU</w:t>
        </w:r>
      </w:ins>
    </w:p>
    <w:p w14:paraId="3B2CD73F" w14:textId="5B3FBB78" w:rsidR="00917B58" w:rsidRPr="00FE2BF0" w:rsidRDefault="00917B58" w:rsidP="00917B58">
      <w:pPr>
        <w:pStyle w:val="ListParagraph"/>
        <w:numPr>
          <w:ilvl w:val="0"/>
          <w:numId w:val="11"/>
        </w:numPr>
      </w:pPr>
      <w:r w:rsidRPr="00FE2BF0">
        <w:t>Patrick will explain the objectives behind the campaign workshop and why we believe that it is important that the groups in the room work together</w:t>
      </w:r>
    </w:p>
    <w:p w14:paraId="08DD0357" w14:textId="3707D1B2" w:rsidR="00917B58" w:rsidRPr="00FE2BF0" w:rsidRDefault="00917B58" w:rsidP="00917B58">
      <w:pPr>
        <w:pStyle w:val="ListParagraph"/>
        <w:numPr>
          <w:ilvl w:val="0"/>
          <w:numId w:val="11"/>
        </w:numPr>
      </w:pPr>
      <w:r w:rsidRPr="00FE2BF0">
        <w:t xml:space="preserve">Patrick will introduce FH Facilitator </w:t>
      </w:r>
    </w:p>
    <w:p w14:paraId="4204711B" w14:textId="74D6CED1" w:rsidR="00917B58" w:rsidRPr="00FE2BF0" w:rsidRDefault="00917B58" w:rsidP="00917B58"/>
    <w:p w14:paraId="6FC92CEC" w14:textId="11267DF3" w:rsidR="00917B58" w:rsidRPr="00FE2BF0" w:rsidRDefault="00917B58" w:rsidP="00EC795F">
      <w:pPr>
        <w:rPr>
          <w:b/>
          <w:bCs/>
          <w:color w:val="C00000"/>
        </w:rPr>
      </w:pPr>
      <w:r w:rsidRPr="00FE2BF0">
        <w:t>9.4</w:t>
      </w:r>
      <w:r w:rsidR="00810AD7">
        <w:t>0</w:t>
      </w:r>
      <w:r w:rsidRPr="00FE2BF0">
        <w:t xml:space="preserve"> – </w:t>
      </w:r>
      <w:r w:rsidR="00491A7F">
        <w:t>10</w:t>
      </w:r>
      <w:r w:rsidRPr="00FE2BF0">
        <w:t>.</w:t>
      </w:r>
      <w:r w:rsidR="00491A7F">
        <w:t>00</w:t>
      </w:r>
      <w:r w:rsidRPr="00FE2BF0">
        <w:t xml:space="preserve">     </w:t>
      </w:r>
      <w:r w:rsidRPr="00FE2BF0">
        <w:rPr>
          <w:b/>
          <w:bCs/>
          <w:color w:val="C00000"/>
        </w:rPr>
        <w:t xml:space="preserve">Setting the scene: the link between Hearing Loss and </w:t>
      </w:r>
      <w:r w:rsidR="6662BE7D" w:rsidRPr="2464D685">
        <w:rPr>
          <w:b/>
          <w:bCs/>
          <w:color w:val="C00000"/>
        </w:rPr>
        <w:t>Mental Health</w:t>
      </w:r>
    </w:p>
    <w:p w14:paraId="67F18838" w14:textId="2DC9997A" w:rsidR="00005E14" w:rsidRPr="00FE2BF0" w:rsidRDefault="41D9CCA4" w:rsidP="00005E14">
      <w:pPr>
        <w:rPr>
          <w:color w:val="C00000"/>
        </w:rPr>
      </w:pPr>
      <w:r w:rsidRPr="2464D685">
        <w:rPr>
          <w:color w:val="C00000"/>
        </w:rPr>
        <w:t xml:space="preserve">                         </w:t>
      </w:r>
      <w:r w:rsidR="00005E14">
        <w:rPr>
          <w:color w:val="C00000"/>
        </w:rPr>
        <w:t xml:space="preserve">  Prof. Dr. </w:t>
      </w:r>
      <w:r w:rsidR="00005E14" w:rsidRPr="00FE2BF0">
        <w:rPr>
          <w:color w:val="C00000"/>
        </w:rPr>
        <w:t xml:space="preserve">Paul Van </w:t>
      </w:r>
      <w:ins w:id="24" w:author="Nicola Trussell" w:date="2021-05-17T15:49:00Z">
        <w:r w:rsidR="00AF7832">
          <w:rPr>
            <w:color w:val="C00000"/>
          </w:rPr>
          <w:t xml:space="preserve">de </w:t>
        </w:r>
      </w:ins>
      <w:del w:id="25" w:author="Nicola Trussell" w:date="2021-05-17T15:48:00Z">
        <w:r w:rsidR="00005E14" w:rsidRPr="00FE2BF0" w:rsidDel="00AF7832">
          <w:rPr>
            <w:color w:val="C00000"/>
          </w:rPr>
          <w:delText>D</w:delText>
        </w:r>
      </w:del>
      <w:del w:id="26" w:author="Nicola Trussell" w:date="2021-05-17T15:49:00Z">
        <w:r w:rsidR="00005E14" w:rsidRPr="00FE2BF0" w:rsidDel="00AF7832">
          <w:rPr>
            <w:color w:val="C00000"/>
          </w:rPr>
          <w:delText>e</w:delText>
        </w:r>
      </w:del>
      <w:del w:id="27" w:author="Nicola Trussell" w:date="2021-05-17T15:48:00Z">
        <w:r w:rsidR="00005E14" w:rsidRPr="00FE2BF0" w:rsidDel="00AF7832">
          <w:rPr>
            <w:color w:val="C00000"/>
          </w:rPr>
          <w:delText>r</w:delText>
        </w:r>
      </w:del>
      <w:del w:id="28" w:author="Nicola Trussell" w:date="2021-05-17T15:49:00Z">
        <w:r w:rsidR="00005E14" w:rsidRPr="00FE2BF0" w:rsidDel="00AF7832">
          <w:rPr>
            <w:color w:val="C00000"/>
          </w:rPr>
          <w:delText xml:space="preserve"> </w:delText>
        </w:r>
      </w:del>
      <w:r w:rsidR="00005E14" w:rsidRPr="00FE2BF0">
        <w:rPr>
          <w:color w:val="C00000"/>
        </w:rPr>
        <w:t>Heyning, University of Antwerp | Hearing Health Forum</w:t>
      </w:r>
    </w:p>
    <w:p w14:paraId="47C46ADA" w14:textId="154636E5" w:rsidR="00C740B3" w:rsidRPr="00FE2BF0" w:rsidRDefault="4B5FB776" w:rsidP="00917B58">
      <w:pPr>
        <w:pStyle w:val="ListParagraph"/>
        <w:numPr>
          <w:ilvl w:val="0"/>
          <w:numId w:val="12"/>
        </w:numPr>
      </w:pPr>
      <w:del w:id="29" w:author="Nicola Trussell" w:date="2021-05-17T15:48:00Z">
        <w:r w:rsidDel="00AF7832">
          <w:delText>Irecema</w:delText>
        </w:r>
        <w:r w:rsidR="00917B58" w:rsidRPr="00FE2BF0" w:rsidDel="00AF7832">
          <w:delText xml:space="preserve"> </w:delText>
        </w:r>
      </w:del>
      <w:ins w:id="30" w:author="Nicola Trussell" w:date="2021-05-17T15:48:00Z">
        <w:r w:rsidR="00AF7832">
          <w:t xml:space="preserve">Prof Van de Heyning </w:t>
        </w:r>
      </w:ins>
      <w:r w:rsidR="00917B58" w:rsidRPr="00FE2BF0">
        <w:t xml:space="preserve">will </w:t>
      </w:r>
      <w:r w:rsidR="00C740B3" w:rsidRPr="00FE2BF0">
        <w:t xml:space="preserve">provide a scientific overview on the link between hearing loss and </w:t>
      </w:r>
      <w:r w:rsidR="455EF7E8">
        <w:t>mental health</w:t>
      </w:r>
      <w:r w:rsidR="3E4B2980">
        <w:t xml:space="preserve"> </w:t>
      </w:r>
      <w:del w:id="31" w:author="Nicola Trussell" w:date="2021-05-17T16:04:00Z">
        <w:r w:rsidR="3E4B2980" w:rsidDel="000C0E67">
          <w:delText>as part of h</w:delText>
        </w:r>
      </w:del>
      <w:del w:id="32" w:author="Nicola Trussell" w:date="2021-05-17T15:48:00Z">
        <w:r w:rsidR="3E4B2980" w:rsidDel="00AF7832">
          <w:delText>er</w:delText>
        </w:r>
      </w:del>
      <w:del w:id="33" w:author="Nicola Trussell" w:date="2021-05-17T16:04:00Z">
        <w:r w:rsidR="3E4B2980" w:rsidDel="000C0E67">
          <w:delText xml:space="preserve"> EU-funded research programme</w:delText>
        </w:r>
      </w:del>
    </w:p>
    <w:p w14:paraId="582D7294" w14:textId="146F03F4" w:rsidR="3D77ABCC" w:rsidRDefault="3D77ABCC" w:rsidP="3D77ABCC"/>
    <w:p w14:paraId="60CC4DF2" w14:textId="77777777" w:rsidR="00C740B3" w:rsidRPr="00FE2BF0" w:rsidRDefault="00C740B3" w:rsidP="00C740B3">
      <w:pPr>
        <w:pStyle w:val="ListParagraph"/>
        <w:ind w:left="1800"/>
      </w:pPr>
    </w:p>
    <w:p w14:paraId="277627FD" w14:textId="23E8BE02" w:rsidR="00917B58" w:rsidRPr="00FE2BF0" w:rsidRDefault="00491A7F" w:rsidP="00C740B3">
      <w:pPr>
        <w:rPr>
          <w:b/>
          <w:bCs/>
          <w:color w:val="C00000"/>
        </w:rPr>
      </w:pPr>
      <w:r>
        <w:t>10</w:t>
      </w:r>
      <w:r w:rsidR="00C740B3" w:rsidRPr="00FE2BF0">
        <w:t>.</w:t>
      </w:r>
      <w:r>
        <w:t>00</w:t>
      </w:r>
      <w:r w:rsidR="00EC795F" w:rsidRPr="00FE2BF0">
        <w:t xml:space="preserve"> </w:t>
      </w:r>
      <w:r w:rsidR="00C740B3" w:rsidRPr="00FE2BF0">
        <w:t>-</w:t>
      </w:r>
      <w:r w:rsidR="00EC795F" w:rsidRPr="00FE2BF0">
        <w:t xml:space="preserve"> </w:t>
      </w:r>
      <w:r w:rsidR="00C740B3" w:rsidRPr="00FE2BF0">
        <w:t>1</w:t>
      </w:r>
      <w:r w:rsidR="00810AD7">
        <w:t>0</w:t>
      </w:r>
      <w:r w:rsidR="00C740B3" w:rsidRPr="00FE2BF0">
        <w:t>.</w:t>
      </w:r>
      <w:r w:rsidR="00193ED8">
        <w:t>4</w:t>
      </w:r>
      <w:r>
        <w:t>0</w:t>
      </w:r>
      <w:r w:rsidR="00C740B3" w:rsidRPr="00FE2BF0">
        <w:t xml:space="preserve">   </w:t>
      </w:r>
      <w:r w:rsidR="00C740B3" w:rsidRPr="00FE2BF0">
        <w:rPr>
          <w:b/>
          <w:bCs/>
          <w:color w:val="C00000"/>
        </w:rPr>
        <w:t xml:space="preserve">Messaging </w:t>
      </w:r>
      <w:commentRangeStart w:id="34"/>
      <w:r w:rsidR="00C740B3" w:rsidRPr="00FE2BF0">
        <w:rPr>
          <w:b/>
          <w:bCs/>
          <w:color w:val="C00000"/>
        </w:rPr>
        <w:t>Session</w:t>
      </w:r>
      <w:commentRangeEnd w:id="34"/>
      <w:r w:rsidR="000C0E67">
        <w:rPr>
          <w:rStyle w:val="CommentReference"/>
        </w:rPr>
        <w:commentReference w:id="34"/>
      </w:r>
    </w:p>
    <w:p w14:paraId="778C3BB0" w14:textId="14539A93" w:rsidR="00C740B3" w:rsidRPr="00FE2BF0" w:rsidRDefault="00C740B3" w:rsidP="00C740B3">
      <w:pPr>
        <w:rPr>
          <w:color w:val="C00000"/>
        </w:rPr>
      </w:pPr>
      <w:r w:rsidRPr="00FE2BF0">
        <w:rPr>
          <w:b/>
          <w:bCs/>
          <w:color w:val="C00000"/>
        </w:rPr>
        <w:t xml:space="preserve">                          </w:t>
      </w:r>
      <w:r w:rsidR="007F1199" w:rsidRPr="00FE2BF0">
        <w:rPr>
          <w:b/>
          <w:bCs/>
          <w:color w:val="C00000"/>
        </w:rPr>
        <w:t xml:space="preserve"> </w:t>
      </w:r>
      <w:r w:rsidR="007F1199" w:rsidRPr="00FE2BF0">
        <w:rPr>
          <w:color w:val="C00000"/>
        </w:rPr>
        <w:t>FleishmanHillard</w:t>
      </w:r>
    </w:p>
    <w:p w14:paraId="1BD59492" w14:textId="39EEC010" w:rsidR="00C740B3" w:rsidRPr="00FE2BF0" w:rsidRDefault="007F1199" w:rsidP="00C740B3">
      <w:pPr>
        <w:pStyle w:val="ListParagraph"/>
        <w:numPr>
          <w:ilvl w:val="0"/>
          <w:numId w:val="12"/>
        </w:numPr>
      </w:pPr>
      <w:r w:rsidRPr="00FE2BF0">
        <w:t>Brainstorm</w:t>
      </w:r>
      <w:r w:rsidR="00EC795F" w:rsidRPr="00FE2BF0">
        <w:t xml:space="preserve"> and discussion that will</w:t>
      </w:r>
      <w:r w:rsidRPr="00FE2BF0">
        <w:t xml:space="preserve"> assess key audiences and objectives, </w:t>
      </w:r>
      <w:r w:rsidR="00EC795F" w:rsidRPr="00FE2BF0">
        <w:t>ultimately defin</w:t>
      </w:r>
      <w:r w:rsidRPr="00FE2BF0">
        <w:t>ing</w:t>
      </w:r>
      <w:r w:rsidR="00EC795F" w:rsidRPr="00FE2BF0">
        <w:t xml:space="preserve"> agreed upon key messaging for a </w:t>
      </w:r>
      <w:r w:rsidR="00F37D2D">
        <w:t>mental health</w:t>
      </w:r>
      <w:r w:rsidR="00EC795F" w:rsidRPr="00FE2BF0">
        <w:t xml:space="preserve"> </w:t>
      </w:r>
      <w:ins w:id="35" w:author="Nicola Trussell" w:date="2021-05-17T16:01:00Z">
        <w:r w:rsidR="000C0E67">
          <w:t xml:space="preserve">and hearing loss </w:t>
        </w:r>
      </w:ins>
      <w:r w:rsidR="00EC795F" w:rsidRPr="00FE2BF0">
        <w:t>campaign in Brussels</w:t>
      </w:r>
    </w:p>
    <w:p w14:paraId="78E00179" w14:textId="73E69F34" w:rsidR="007F1199" w:rsidRPr="00FE2BF0" w:rsidRDefault="007F1199" w:rsidP="007F1199"/>
    <w:p w14:paraId="455290D9" w14:textId="23DBFFB0" w:rsidR="00193ED8" w:rsidRDefault="00193ED8" w:rsidP="00193ED8">
      <w:r>
        <w:t>10.40 – 1</w:t>
      </w:r>
      <w:r w:rsidR="00C5339C">
        <w:t>0</w:t>
      </w:r>
      <w:r>
        <w:t>.</w:t>
      </w:r>
      <w:r w:rsidR="00C5339C">
        <w:t>5</w:t>
      </w:r>
      <w:r>
        <w:t xml:space="preserve">0   </w:t>
      </w:r>
      <w:r w:rsidRPr="003B1177">
        <w:rPr>
          <w:b/>
          <w:bCs/>
          <w:color w:val="C00000"/>
        </w:rPr>
        <w:t>Coffee Break</w:t>
      </w:r>
    </w:p>
    <w:p w14:paraId="7543CE69" w14:textId="77777777" w:rsidR="00193ED8" w:rsidRDefault="00193ED8" w:rsidP="007F1199"/>
    <w:p w14:paraId="71768C24" w14:textId="6F600F1D" w:rsidR="007F1199" w:rsidRPr="00FE2BF0" w:rsidRDefault="007F1199" w:rsidP="007F1199">
      <w:pPr>
        <w:rPr>
          <w:b/>
          <w:bCs/>
          <w:color w:val="C00000"/>
        </w:rPr>
      </w:pPr>
      <w:r w:rsidRPr="00FE2BF0">
        <w:t>1</w:t>
      </w:r>
      <w:r w:rsidR="00C5339C">
        <w:t>0</w:t>
      </w:r>
      <w:r w:rsidRPr="00FE2BF0">
        <w:t>.</w:t>
      </w:r>
      <w:r w:rsidR="00C5339C">
        <w:t>5</w:t>
      </w:r>
      <w:r w:rsidR="00491A7F">
        <w:t>0</w:t>
      </w:r>
      <w:r w:rsidRPr="00FE2BF0">
        <w:t xml:space="preserve"> – 1</w:t>
      </w:r>
      <w:r w:rsidR="00884E93">
        <w:t>1</w:t>
      </w:r>
      <w:r w:rsidRPr="00FE2BF0">
        <w:t>.</w:t>
      </w:r>
      <w:r w:rsidR="00331494">
        <w:t>2</w:t>
      </w:r>
      <w:r w:rsidR="00884E93">
        <w:t>0</w:t>
      </w:r>
      <w:r w:rsidRPr="00FE2BF0">
        <w:t xml:space="preserve">  </w:t>
      </w:r>
      <w:r w:rsidR="00633DCF">
        <w:t xml:space="preserve"> </w:t>
      </w:r>
      <w:r w:rsidRPr="00FE2BF0">
        <w:rPr>
          <w:b/>
          <w:bCs/>
          <w:color w:val="C00000"/>
        </w:rPr>
        <w:t>Tactics</w:t>
      </w:r>
    </w:p>
    <w:p w14:paraId="4D260A93" w14:textId="5A1A01D5" w:rsidR="007F1199" w:rsidRPr="00FE2BF0" w:rsidRDefault="007F1199" w:rsidP="007F1199">
      <w:pPr>
        <w:rPr>
          <w:color w:val="C00000"/>
        </w:rPr>
      </w:pPr>
      <w:r w:rsidRPr="00FE2BF0">
        <w:rPr>
          <w:b/>
          <w:bCs/>
          <w:color w:val="C00000"/>
        </w:rPr>
        <w:t xml:space="preserve">                           </w:t>
      </w:r>
      <w:r w:rsidRPr="00FE2BF0">
        <w:rPr>
          <w:color w:val="C00000"/>
        </w:rPr>
        <w:t>FleishmanHillard</w:t>
      </w:r>
    </w:p>
    <w:p w14:paraId="444333E0" w14:textId="59B8DF52" w:rsidR="00D466C0" w:rsidRDefault="00FE2BF0" w:rsidP="00D466C0">
      <w:pPr>
        <w:pStyle w:val="ListParagraph"/>
        <w:numPr>
          <w:ilvl w:val="0"/>
          <w:numId w:val="12"/>
        </w:numPr>
      </w:pPr>
      <w:r w:rsidRPr="00FE2BF0">
        <w:t>Brainstorm different tactics and channels to deliver key messaging</w:t>
      </w:r>
    </w:p>
    <w:p w14:paraId="486391F0" w14:textId="77777777" w:rsidR="00D466C0" w:rsidRDefault="00D466C0" w:rsidP="00D466C0">
      <w:pPr>
        <w:rPr>
          <w:b/>
          <w:bCs/>
          <w:color w:val="C00000"/>
        </w:rPr>
      </w:pPr>
    </w:p>
    <w:p w14:paraId="3DF29156" w14:textId="0F6441AC" w:rsidR="00D466C0" w:rsidRPr="00FE2BF0" w:rsidRDefault="00D466C0" w:rsidP="00D466C0">
      <w:pPr>
        <w:rPr>
          <w:b/>
          <w:bCs/>
          <w:color w:val="C00000"/>
        </w:rPr>
      </w:pPr>
      <w:r w:rsidRPr="00D466C0">
        <w:t>1</w:t>
      </w:r>
      <w:r w:rsidR="00491A7F">
        <w:t>1</w:t>
      </w:r>
      <w:r w:rsidRPr="00D466C0">
        <w:t>.</w:t>
      </w:r>
      <w:r w:rsidR="00331494">
        <w:t>2</w:t>
      </w:r>
      <w:r w:rsidR="00884E93">
        <w:t>0</w:t>
      </w:r>
      <w:r w:rsidRPr="00D466C0">
        <w:t xml:space="preserve"> – 1</w:t>
      </w:r>
      <w:r w:rsidR="00491A7F">
        <w:t>1</w:t>
      </w:r>
      <w:r w:rsidRPr="00D466C0">
        <w:t>.</w:t>
      </w:r>
      <w:r w:rsidR="00884E93">
        <w:t>50</w:t>
      </w:r>
      <w:r>
        <w:rPr>
          <w:b/>
          <w:bCs/>
          <w:color w:val="C00000"/>
        </w:rPr>
        <w:t xml:space="preserve">   </w:t>
      </w:r>
      <w:r w:rsidRPr="00FE2BF0">
        <w:rPr>
          <w:b/>
          <w:bCs/>
          <w:color w:val="C00000"/>
        </w:rPr>
        <w:t>Defining a Plan</w:t>
      </w:r>
    </w:p>
    <w:p w14:paraId="1DBE5B2C" w14:textId="77777777" w:rsidR="00D466C0" w:rsidRPr="00FE2BF0" w:rsidRDefault="00D466C0" w:rsidP="00D466C0">
      <w:pPr>
        <w:rPr>
          <w:color w:val="C00000"/>
        </w:rPr>
      </w:pPr>
      <w:r w:rsidRPr="00FE2BF0">
        <w:rPr>
          <w:b/>
          <w:bCs/>
          <w:color w:val="C00000"/>
        </w:rPr>
        <w:t xml:space="preserve">                           </w:t>
      </w:r>
      <w:r w:rsidRPr="00FE2BF0">
        <w:rPr>
          <w:color w:val="C00000"/>
        </w:rPr>
        <w:t>FleishmanHillard</w:t>
      </w:r>
    </w:p>
    <w:p w14:paraId="2ABC730A" w14:textId="77777777" w:rsidR="00D466C0" w:rsidRPr="00FE2BF0" w:rsidRDefault="00D466C0" w:rsidP="00D466C0">
      <w:pPr>
        <w:pStyle w:val="ListParagraph"/>
        <w:numPr>
          <w:ilvl w:val="0"/>
          <w:numId w:val="12"/>
        </w:numPr>
      </w:pPr>
      <w:r w:rsidRPr="00FE2BF0">
        <w:t>Select tactics that are likely to have the best outcome/easiest to implement</w:t>
      </w:r>
    </w:p>
    <w:p w14:paraId="1A96081F" w14:textId="77777777" w:rsidR="00D466C0" w:rsidRPr="00FE2BF0" w:rsidRDefault="00D466C0" w:rsidP="00D466C0">
      <w:pPr>
        <w:pStyle w:val="ListParagraph"/>
        <w:numPr>
          <w:ilvl w:val="0"/>
          <w:numId w:val="12"/>
        </w:numPr>
      </w:pPr>
      <w:r w:rsidRPr="00FE2BF0">
        <w:t>Next steps to implementation</w:t>
      </w:r>
    </w:p>
    <w:p w14:paraId="08C25DAA" w14:textId="77777777" w:rsidR="00D466C0" w:rsidRDefault="00D466C0" w:rsidP="00D466C0">
      <w:pPr>
        <w:pStyle w:val="ListParagraph"/>
        <w:numPr>
          <w:ilvl w:val="0"/>
          <w:numId w:val="12"/>
        </w:numPr>
      </w:pPr>
      <w:r w:rsidRPr="00FE2BF0">
        <w:t>Division of responsibilities</w:t>
      </w:r>
    </w:p>
    <w:p w14:paraId="1D12995A" w14:textId="7825ABFD" w:rsidR="003C4C55" w:rsidRPr="00FE2BF0" w:rsidRDefault="003C4C55" w:rsidP="00D466C0">
      <w:pPr>
        <w:pStyle w:val="ListParagraph"/>
        <w:numPr>
          <w:ilvl w:val="0"/>
          <w:numId w:val="12"/>
        </w:numPr>
      </w:pPr>
      <w:commentRangeStart w:id="36"/>
      <w:r>
        <w:t>Key learnings from cognitive decline campaign 2021</w:t>
      </w:r>
      <w:commentRangeEnd w:id="36"/>
      <w:r w:rsidR="00AF7832">
        <w:rPr>
          <w:rStyle w:val="CommentReference"/>
        </w:rPr>
        <w:commentReference w:id="36"/>
      </w:r>
    </w:p>
    <w:p w14:paraId="152C68F8" w14:textId="77777777" w:rsidR="00FE2BF0" w:rsidRPr="00FE2BF0" w:rsidRDefault="00FE2BF0" w:rsidP="00FE2BF0"/>
    <w:p w14:paraId="746376E4" w14:textId="16102112" w:rsidR="00FE2BF0" w:rsidRPr="00FE2BF0" w:rsidRDefault="00FE2BF0" w:rsidP="00FE2BF0">
      <w:pPr>
        <w:rPr>
          <w:b/>
          <w:bCs/>
          <w:color w:val="C00000"/>
        </w:rPr>
      </w:pPr>
      <w:r w:rsidRPr="00FE2BF0">
        <w:t>1</w:t>
      </w:r>
      <w:r w:rsidR="00491A7F">
        <w:t>1</w:t>
      </w:r>
      <w:r w:rsidRPr="00FE2BF0">
        <w:t>.</w:t>
      </w:r>
      <w:r w:rsidR="00331494">
        <w:t>50</w:t>
      </w:r>
      <w:r w:rsidRPr="00FE2BF0">
        <w:t xml:space="preserve"> – 1</w:t>
      </w:r>
      <w:r w:rsidR="003B1177">
        <w:t>2</w:t>
      </w:r>
      <w:r w:rsidRPr="00FE2BF0">
        <w:t>.</w:t>
      </w:r>
      <w:r w:rsidR="003B1177">
        <w:t>0</w:t>
      </w:r>
      <w:r w:rsidRPr="00FE2BF0">
        <w:t xml:space="preserve">0   </w:t>
      </w:r>
      <w:r w:rsidRPr="00FE2BF0">
        <w:rPr>
          <w:b/>
          <w:bCs/>
          <w:color w:val="C00000"/>
        </w:rPr>
        <w:t>Close</w:t>
      </w:r>
    </w:p>
    <w:p w14:paraId="542BA92D" w14:textId="5568E2E5" w:rsidR="00FE2BF0" w:rsidRPr="00FE2BF0" w:rsidRDefault="00FE2BF0" w:rsidP="00FE2BF0">
      <w:pPr>
        <w:rPr>
          <w:b/>
          <w:bCs/>
          <w:color w:val="C00000"/>
        </w:rPr>
      </w:pPr>
      <w:r w:rsidRPr="00FE2BF0">
        <w:rPr>
          <w:color w:val="C00000"/>
        </w:rPr>
        <w:t xml:space="preserve">                           Patrick D’Haese, MED-EL | Hearing Health Forum</w:t>
      </w:r>
      <w:ins w:id="37" w:author="Nicola Trussell" w:date="2021-05-17T15:50:00Z">
        <w:r w:rsidR="00AF7832">
          <w:rPr>
            <w:color w:val="C00000"/>
          </w:rPr>
          <w:t xml:space="preserve"> EU</w:t>
        </w:r>
      </w:ins>
    </w:p>
    <w:p w14:paraId="5ABDAFCC" w14:textId="77777777" w:rsidR="00C6385E" w:rsidRPr="00C6385E" w:rsidRDefault="00C6385E" w:rsidP="00C6385E">
      <w:pPr>
        <w:pStyle w:val="ListParagraph"/>
        <w:numPr>
          <w:ilvl w:val="0"/>
          <w:numId w:val="13"/>
        </w:numPr>
        <w:rPr>
          <w:color w:val="C00000"/>
        </w:rPr>
      </w:pPr>
      <w:r w:rsidRPr="00C6385E">
        <w:t xml:space="preserve">Patrick to thank </w:t>
      </w:r>
      <w:r>
        <w:t>participants for attending</w:t>
      </w:r>
    </w:p>
    <w:p w14:paraId="7B4438A8" w14:textId="3F2E3D20" w:rsidR="00FE2BF0" w:rsidRPr="00C6385E" w:rsidRDefault="00C6385E" w:rsidP="00C6385E">
      <w:pPr>
        <w:pStyle w:val="ListParagraph"/>
        <w:numPr>
          <w:ilvl w:val="0"/>
          <w:numId w:val="13"/>
        </w:numPr>
        <w:rPr>
          <w:color w:val="C00000"/>
        </w:rPr>
      </w:pPr>
      <w:r>
        <w:t xml:space="preserve">We are looking forward to continuing to collaborate together  </w:t>
      </w:r>
    </w:p>
    <w:p w14:paraId="67CEF184" w14:textId="77777777" w:rsidR="00C6385E" w:rsidRPr="00C6385E" w:rsidRDefault="00C6385E" w:rsidP="00C6385E">
      <w:pPr>
        <w:pStyle w:val="ListParagraph"/>
        <w:ind w:left="1800"/>
        <w:rPr>
          <w:color w:val="C00000"/>
        </w:rPr>
      </w:pPr>
    </w:p>
    <w:sectPr w:rsidR="00C6385E" w:rsidRPr="00C6385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Nicola Trussell" w:date="2021-05-17T15:55:00Z" w:initials="NT">
    <w:p w14:paraId="466E46E3" w14:textId="77777777" w:rsidR="00EF6D3A" w:rsidRDefault="00EF6D3A" w:rsidP="00EF6D3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Would ‘</w:t>
      </w:r>
      <w:r w:rsidRPr="005A584A">
        <w:t>Prioritising Mental Well</w:t>
      </w:r>
      <w:r>
        <w:t>-</w:t>
      </w:r>
      <w:r w:rsidRPr="005A584A">
        <w:t>being</w:t>
      </w:r>
      <w:r>
        <w:t xml:space="preserve"> and Hearing Health</w:t>
      </w:r>
      <w:r w:rsidRPr="005A584A">
        <w:t xml:space="preserve"> in Europe’s Ageing Population</w:t>
      </w:r>
      <w:r>
        <w:t>’ be better to ensure that hearing loss isn’t side-lined or lost entirely?</w:t>
      </w:r>
    </w:p>
    <w:p w14:paraId="3C9C05AF" w14:textId="0FA24903" w:rsidR="00EF6D3A" w:rsidRDefault="00EF6D3A">
      <w:pPr>
        <w:pStyle w:val="CommentText"/>
      </w:pPr>
    </w:p>
  </w:comment>
  <w:comment w:id="2" w:author="Nicola Trussell" w:date="2021-05-17T15:51:00Z" w:initials="NT">
    <w:p w14:paraId="2942DB66" w14:textId="77777777" w:rsidR="00AF7832" w:rsidRDefault="00AF7832">
      <w:pPr>
        <w:pStyle w:val="CommentText"/>
      </w:pPr>
      <w:r>
        <w:rPr>
          <w:rStyle w:val="CommentReference"/>
        </w:rPr>
        <w:annotationRef/>
      </w:r>
      <w:r>
        <w:t>What would be your suggested timeframe for implementation?</w:t>
      </w:r>
    </w:p>
    <w:p w14:paraId="10265D80" w14:textId="334D313B" w:rsidR="00AF7832" w:rsidRDefault="00AF7832">
      <w:pPr>
        <w:pStyle w:val="CommentText"/>
      </w:pPr>
      <w:r>
        <w:t>FYI - on 10</w:t>
      </w:r>
      <w:r w:rsidRPr="00AF7832">
        <w:rPr>
          <w:vertAlign w:val="superscript"/>
        </w:rPr>
        <w:t>th</w:t>
      </w:r>
      <w:r>
        <w:t xml:space="preserve"> October (Mental Health Day) we will publish a mental health &amp; hearing loss blog post</w:t>
      </w:r>
    </w:p>
  </w:comment>
  <w:comment w:id="17" w:author="Nicola Trussell" w:date="2021-05-17T15:38:00Z" w:initials="NT">
    <w:p w14:paraId="7E85E6C5" w14:textId="77777777" w:rsidR="000B5A0F" w:rsidRDefault="000B5A0F">
      <w:pPr>
        <w:pStyle w:val="CommentText"/>
      </w:pPr>
      <w:r>
        <w:rPr>
          <w:rStyle w:val="CommentReference"/>
        </w:rPr>
        <w:annotationRef/>
      </w:r>
      <w:r>
        <w:t>Would we want to brand this MED-EL or HHFEU?  The mental health blog planned for October would be under HHFEU because mental health is outside of the core topics for MED-EL.</w:t>
      </w:r>
    </w:p>
    <w:p w14:paraId="3FC24353" w14:textId="5AD5FBDB" w:rsidR="000B5A0F" w:rsidRDefault="000B5A0F">
      <w:pPr>
        <w:pStyle w:val="CommentText"/>
      </w:pPr>
      <w:r>
        <w:t>Maybe MED-EL is the host but the outcomes are dual branded as we had with the cognition campaign.</w:t>
      </w:r>
    </w:p>
  </w:comment>
  <w:comment w:id="18" w:author="Nicola Trussell" w:date="2021-05-17T15:54:00Z" w:initials="NT">
    <w:p w14:paraId="190912B4" w14:textId="6A4AEE0D" w:rsidR="00EF6D3A" w:rsidRDefault="00EF6D3A">
      <w:pPr>
        <w:pStyle w:val="CommentText"/>
      </w:pPr>
      <w:r>
        <w:rPr>
          <w:rStyle w:val="CommentReference"/>
        </w:rPr>
        <w:annotationRef/>
      </w:r>
      <w:r>
        <w:t>See title comment above</w:t>
      </w:r>
    </w:p>
  </w:comment>
  <w:comment w:id="20" w:author="Nicola Trussell" w:date="2021-05-17T15:56:00Z" w:initials="NT">
    <w:p w14:paraId="579B63AE" w14:textId="164F94D7" w:rsidR="00EF6D3A" w:rsidRDefault="00EF6D3A">
      <w:pPr>
        <w:pStyle w:val="CommentText"/>
      </w:pPr>
      <w:r>
        <w:rPr>
          <w:rStyle w:val="CommentReference"/>
        </w:rPr>
        <w:annotationRef/>
      </w:r>
      <w:r>
        <w:t xml:space="preserve">How can we link into the MEP Alliance for Mental Health?  </w:t>
      </w:r>
    </w:p>
  </w:comment>
  <w:comment w:id="34" w:author="Nicola Trussell" w:date="2021-05-17T16:02:00Z" w:initials="NT">
    <w:p w14:paraId="13D5148B" w14:textId="3196DB6A" w:rsidR="000C0E67" w:rsidRDefault="000C0E67">
      <w:pPr>
        <w:pStyle w:val="CommentText"/>
      </w:pPr>
      <w:r>
        <w:rPr>
          <w:rStyle w:val="CommentReference"/>
        </w:rPr>
        <w:annotationRef/>
      </w:r>
      <w:r>
        <w:t xml:space="preserve">I found the similar event that we ran to develop the cognition campaign didn’t </w:t>
      </w:r>
      <w:r>
        <w:t xml:space="preserve">generate the discussions I would have hoped for </w:t>
      </w:r>
      <w:r>
        <w:t>so I would be tempted to provide delegates pre-reading in advance of the meeting</w:t>
      </w:r>
      <w:r>
        <w:t xml:space="preserve"> to aid the following sections</w:t>
      </w:r>
    </w:p>
  </w:comment>
  <w:comment w:id="36" w:author="Nicola Trussell" w:date="2021-05-17T15:49:00Z" w:initials="NT">
    <w:p w14:paraId="2A11A81A" w14:textId="738F98E7" w:rsidR="00AF7832" w:rsidRDefault="00AF7832">
      <w:pPr>
        <w:pStyle w:val="CommentText"/>
      </w:pPr>
      <w:r>
        <w:rPr>
          <w:rStyle w:val="CommentReference"/>
        </w:rPr>
        <w:annotationRef/>
      </w:r>
      <w:r>
        <w:t xml:space="preserve"> I think we should start with this</w:t>
      </w:r>
      <w:r w:rsidR="000C0E67">
        <w:t xml:space="preserve"> to set the scene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C9C05AF" w15:done="0"/>
  <w15:commentEx w15:paraId="10265D80" w15:done="0"/>
  <w15:commentEx w15:paraId="3FC24353" w15:done="0"/>
  <w15:commentEx w15:paraId="190912B4" w15:done="0"/>
  <w15:commentEx w15:paraId="579B63AE" w15:done="0"/>
  <w15:commentEx w15:paraId="13D5148B" w15:done="0"/>
  <w15:commentEx w15:paraId="2A11A81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4D1089" w16cex:dateUtc="2021-05-17T13:55:00Z"/>
  <w16cex:commentExtensible w16cex:durableId="244D0F7F" w16cex:dateUtc="2021-05-17T13:51:00Z"/>
  <w16cex:commentExtensible w16cex:durableId="244D0C90" w16cex:dateUtc="2021-05-17T13:38:00Z"/>
  <w16cex:commentExtensible w16cex:durableId="244D1021" w16cex:dateUtc="2021-05-17T13:54:00Z"/>
  <w16cex:commentExtensible w16cex:durableId="244D10C2" w16cex:dateUtc="2021-05-17T13:56:00Z"/>
  <w16cex:commentExtensible w16cex:durableId="244D1212" w16cex:dateUtc="2021-05-17T14:02:00Z"/>
  <w16cex:commentExtensible w16cex:durableId="244D0F1B" w16cex:dateUtc="2021-05-17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C9C05AF" w16cid:durableId="244D1089"/>
  <w16cid:commentId w16cid:paraId="10265D80" w16cid:durableId="244D0F7F"/>
  <w16cid:commentId w16cid:paraId="3FC24353" w16cid:durableId="244D0C90"/>
  <w16cid:commentId w16cid:paraId="190912B4" w16cid:durableId="244D1021"/>
  <w16cid:commentId w16cid:paraId="579B63AE" w16cid:durableId="244D10C2"/>
  <w16cid:commentId w16cid:paraId="13D5148B" w16cid:durableId="244D1212"/>
  <w16cid:commentId w16cid:paraId="2A11A81A" w16cid:durableId="244D0F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58DE2" w14:textId="77777777" w:rsidR="009034E6" w:rsidRDefault="009034E6" w:rsidP="004C0941">
      <w:r>
        <w:separator/>
      </w:r>
    </w:p>
  </w:endnote>
  <w:endnote w:type="continuationSeparator" w:id="0">
    <w:p w14:paraId="0A0D11B8" w14:textId="77777777" w:rsidR="009034E6" w:rsidRDefault="009034E6" w:rsidP="004C0941">
      <w:r>
        <w:continuationSeparator/>
      </w:r>
    </w:p>
  </w:endnote>
  <w:endnote w:type="continuationNotice" w:id="1">
    <w:p w14:paraId="2DF06B50" w14:textId="77777777" w:rsidR="009034E6" w:rsidRDefault="00903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04684" w14:textId="77777777" w:rsidR="009034E6" w:rsidRDefault="009034E6" w:rsidP="004C0941">
      <w:r>
        <w:separator/>
      </w:r>
    </w:p>
  </w:footnote>
  <w:footnote w:type="continuationSeparator" w:id="0">
    <w:p w14:paraId="70434BB8" w14:textId="77777777" w:rsidR="009034E6" w:rsidRDefault="009034E6" w:rsidP="004C0941">
      <w:r>
        <w:continuationSeparator/>
      </w:r>
    </w:p>
  </w:footnote>
  <w:footnote w:type="continuationNotice" w:id="1">
    <w:p w14:paraId="45D5F37D" w14:textId="77777777" w:rsidR="009034E6" w:rsidRDefault="009034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C9620" w14:textId="6D51911D" w:rsidR="004C0941" w:rsidRDefault="004C0941">
    <w:pPr>
      <w:pStyle w:val="Header"/>
    </w:pPr>
    <w:r>
      <w:rPr>
        <w:b/>
        <w:noProof/>
        <w:color w:val="2B579A"/>
        <w:sz w:val="24"/>
        <w:szCs w:val="24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2C732CEA" wp14:editId="2211E33E">
          <wp:simplePos x="0" y="0"/>
          <wp:positionH relativeFrom="page">
            <wp:posOffset>5850381</wp:posOffset>
          </wp:positionH>
          <wp:positionV relativeFrom="paragraph">
            <wp:posOffset>-212562</wp:posOffset>
          </wp:positionV>
          <wp:extent cx="1610995" cy="660400"/>
          <wp:effectExtent l="0" t="0" r="8255" b="635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d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0995" cy="66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2871B0AB" wp14:editId="06501004">
          <wp:simplePos x="0" y="0"/>
          <wp:positionH relativeFrom="column">
            <wp:posOffset>-561315</wp:posOffset>
          </wp:positionH>
          <wp:positionV relativeFrom="paragraph">
            <wp:posOffset>-126515</wp:posOffset>
          </wp:positionV>
          <wp:extent cx="1557020" cy="465455"/>
          <wp:effectExtent l="0" t="0" r="508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leishmanhillar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7020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F0A53"/>
    <w:multiLevelType w:val="hybridMultilevel"/>
    <w:tmpl w:val="7A1297E2"/>
    <w:lvl w:ilvl="0" w:tplc="4D46C3F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AA1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F44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6006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E24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B6F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F45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0046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CE58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5234F"/>
    <w:multiLevelType w:val="hybridMultilevel"/>
    <w:tmpl w:val="A71C87C0"/>
    <w:lvl w:ilvl="0" w:tplc="5FEAF016">
      <w:start w:val="1"/>
      <w:numFmt w:val="decimal"/>
      <w:lvlText w:val="%1."/>
      <w:lvlJc w:val="left"/>
      <w:pPr>
        <w:ind w:left="720" w:hanging="360"/>
      </w:pPr>
    </w:lvl>
    <w:lvl w:ilvl="1" w:tplc="3B2C8730">
      <w:start w:val="1"/>
      <w:numFmt w:val="lowerLetter"/>
      <w:lvlText w:val="%2."/>
      <w:lvlJc w:val="left"/>
      <w:pPr>
        <w:ind w:left="1440" w:hanging="360"/>
      </w:pPr>
    </w:lvl>
    <w:lvl w:ilvl="2" w:tplc="ACA83E40">
      <w:start w:val="1"/>
      <w:numFmt w:val="lowerRoman"/>
      <w:lvlText w:val="%3."/>
      <w:lvlJc w:val="right"/>
      <w:pPr>
        <w:ind w:left="2160" w:hanging="180"/>
      </w:pPr>
    </w:lvl>
    <w:lvl w:ilvl="3" w:tplc="737E1080">
      <w:start w:val="1"/>
      <w:numFmt w:val="decimal"/>
      <w:lvlText w:val="%4."/>
      <w:lvlJc w:val="left"/>
      <w:pPr>
        <w:ind w:left="2880" w:hanging="360"/>
      </w:pPr>
    </w:lvl>
    <w:lvl w:ilvl="4" w:tplc="3E546F22">
      <w:start w:val="1"/>
      <w:numFmt w:val="lowerLetter"/>
      <w:lvlText w:val="%5."/>
      <w:lvlJc w:val="left"/>
      <w:pPr>
        <w:ind w:left="3600" w:hanging="360"/>
      </w:pPr>
    </w:lvl>
    <w:lvl w:ilvl="5" w:tplc="FFF89166">
      <w:start w:val="1"/>
      <w:numFmt w:val="lowerRoman"/>
      <w:lvlText w:val="%6."/>
      <w:lvlJc w:val="right"/>
      <w:pPr>
        <w:ind w:left="4320" w:hanging="180"/>
      </w:pPr>
    </w:lvl>
    <w:lvl w:ilvl="6" w:tplc="8806CF70">
      <w:start w:val="1"/>
      <w:numFmt w:val="decimal"/>
      <w:lvlText w:val="%7."/>
      <w:lvlJc w:val="left"/>
      <w:pPr>
        <w:ind w:left="5040" w:hanging="360"/>
      </w:pPr>
    </w:lvl>
    <w:lvl w:ilvl="7" w:tplc="A080DE88">
      <w:start w:val="1"/>
      <w:numFmt w:val="lowerLetter"/>
      <w:lvlText w:val="%8."/>
      <w:lvlJc w:val="left"/>
      <w:pPr>
        <w:ind w:left="5760" w:hanging="360"/>
      </w:pPr>
    </w:lvl>
    <w:lvl w:ilvl="8" w:tplc="C4883FF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4592E"/>
    <w:multiLevelType w:val="hybridMultilevel"/>
    <w:tmpl w:val="0DDCF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17FC9"/>
    <w:multiLevelType w:val="hybridMultilevel"/>
    <w:tmpl w:val="07FA5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12507"/>
    <w:multiLevelType w:val="hybridMultilevel"/>
    <w:tmpl w:val="FFFFFFFF"/>
    <w:lvl w:ilvl="0" w:tplc="7A9AF040">
      <w:start w:val="1"/>
      <w:numFmt w:val="decimal"/>
      <w:lvlText w:val="%1."/>
      <w:lvlJc w:val="left"/>
      <w:pPr>
        <w:ind w:left="720" w:hanging="360"/>
      </w:pPr>
    </w:lvl>
    <w:lvl w:ilvl="1" w:tplc="904E856A">
      <w:start w:val="1"/>
      <w:numFmt w:val="lowerLetter"/>
      <w:lvlText w:val="%2."/>
      <w:lvlJc w:val="left"/>
      <w:pPr>
        <w:ind w:left="1440" w:hanging="360"/>
      </w:pPr>
    </w:lvl>
    <w:lvl w:ilvl="2" w:tplc="B58C30B4">
      <w:start w:val="1"/>
      <w:numFmt w:val="lowerRoman"/>
      <w:lvlText w:val="%3."/>
      <w:lvlJc w:val="right"/>
      <w:pPr>
        <w:ind w:left="2160" w:hanging="180"/>
      </w:pPr>
    </w:lvl>
    <w:lvl w:ilvl="3" w:tplc="F7DA2E92">
      <w:start w:val="1"/>
      <w:numFmt w:val="decimal"/>
      <w:lvlText w:val="%4."/>
      <w:lvlJc w:val="left"/>
      <w:pPr>
        <w:ind w:left="2880" w:hanging="360"/>
      </w:pPr>
    </w:lvl>
    <w:lvl w:ilvl="4" w:tplc="021ADE18">
      <w:start w:val="1"/>
      <w:numFmt w:val="lowerLetter"/>
      <w:lvlText w:val="%5."/>
      <w:lvlJc w:val="left"/>
      <w:pPr>
        <w:ind w:left="3600" w:hanging="360"/>
      </w:pPr>
    </w:lvl>
    <w:lvl w:ilvl="5" w:tplc="B9BAB9D0">
      <w:start w:val="1"/>
      <w:numFmt w:val="lowerRoman"/>
      <w:lvlText w:val="%6."/>
      <w:lvlJc w:val="right"/>
      <w:pPr>
        <w:ind w:left="4320" w:hanging="180"/>
      </w:pPr>
    </w:lvl>
    <w:lvl w:ilvl="6" w:tplc="13A886DE">
      <w:start w:val="1"/>
      <w:numFmt w:val="decimal"/>
      <w:lvlText w:val="%7."/>
      <w:lvlJc w:val="left"/>
      <w:pPr>
        <w:ind w:left="5040" w:hanging="360"/>
      </w:pPr>
    </w:lvl>
    <w:lvl w:ilvl="7" w:tplc="5C56EA34">
      <w:start w:val="1"/>
      <w:numFmt w:val="lowerLetter"/>
      <w:lvlText w:val="%8."/>
      <w:lvlJc w:val="left"/>
      <w:pPr>
        <w:ind w:left="5760" w:hanging="360"/>
      </w:pPr>
    </w:lvl>
    <w:lvl w:ilvl="8" w:tplc="4D8C6A1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C4ACE"/>
    <w:multiLevelType w:val="hybridMultilevel"/>
    <w:tmpl w:val="FFFFFFFF"/>
    <w:lvl w:ilvl="0" w:tplc="FE409894">
      <w:start w:val="1"/>
      <w:numFmt w:val="decimal"/>
      <w:lvlText w:val="%1."/>
      <w:lvlJc w:val="left"/>
      <w:pPr>
        <w:ind w:left="720" w:hanging="360"/>
      </w:pPr>
    </w:lvl>
    <w:lvl w:ilvl="1" w:tplc="F502FD5E">
      <w:start w:val="1"/>
      <w:numFmt w:val="lowerLetter"/>
      <w:lvlText w:val="%2."/>
      <w:lvlJc w:val="left"/>
      <w:pPr>
        <w:ind w:left="1440" w:hanging="360"/>
      </w:pPr>
    </w:lvl>
    <w:lvl w:ilvl="2" w:tplc="BD32C672">
      <w:start w:val="1"/>
      <w:numFmt w:val="lowerRoman"/>
      <w:lvlText w:val="%3."/>
      <w:lvlJc w:val="right"/>
      <w:pPr>
        <w:ind w:left="2160" w:hanging="180"/>
      </w:pPr>
    </w:lvl>
    <w:lvl w:ilvl="3" w:tplc="95C40028">
      <w:start w:val="1"/>
      <w:numFmt w:val="decimal"/>
      <w:lvlText w:val="%4."/>
      <w:lvlJc w:val="left"/>
      <w:pPr>
        <w:ind w:left="2880" w:hanging="360"/>
      </w:pPr>
    </w:lvl>
    <w:lvl w:ilvl="4" w:tplc="5CD023FC">
      <w:start w:val="1"/>
      <w:numFmt w:val="lowerLetter"/>
      <w:lvlText w:val="%5."/>
      <w:lvlJc w:val="left"/>
      <w:pPr>
        <w:ind w:left="3600" w:hanging="360"/>
      </w:pPr>
    </w:lvl>
    <w:lvl w:ilvl="5" w:tplc="EA56A8F6">
      <w:start w:val="1"/>
      <w:numFmt w:val="lowerRoman"/>
      <w:lvlText w:val="%6."/>
      <w:lvlJc w:val="right"/>
      <w:pPr>
        <w:ind w:left="4320" w:hanging="180"/>
      </w:pPr>
    </w:lvl>
    <w:lvl w:ilvl="6" w:tplc="9294AC82">
      <w:start w:val="1"/>
      <w:numFmt w:val="decimal"/>
      <w:lvlText w:val="%7."/>
      <w:lvlJc w:val="left"/>
      <w:pPr>
        <w:ind w:left="5040" w:hanging="360"/>
      </w:pPr>
    </w:lvl>
    <w:lvl w:ilvl="7" w:tplc="87C86D5A">
      <w:start w:val="1"/>
      <w:numFmt w:val="lowerLetter"/>
      <w:lvlText w:val="%8."/>
      <w:lvlJc w:val="left"/>
      <w:pPr>
        <w:ind w:left="5760" w:hanging="360"/>
      </w:pPr>
    </w:lvl>
    <w:lvl w:ilvl="8" w:tplc="A25C2B6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732"/>
    <w:multiLevelType w:val="hybridMultilevel"/>
    <w:tmpl w:val="FFFFFFFF"/>
    <w:lvl w:ilvl="0" w:tplc="5A9C843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F484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C48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EBB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EF1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980C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320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815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627E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1254C"/>
    <w:multiLevelType w:val="hybridMultilevel"/>
    <w:tmpl w:val="388EF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93B86"/>
    <w:multiLevelType w:val="hybridMultilevel"/>
    <w:tmpl w:val="634A6F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634576"/>
    <w:multiLevelType w:val="hybridMultilevel"/>
    <w:tmpl w:val="E856C00E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891C7D"/>
    <w:multiLevelType w:val="hybridMultilevel"/>
    <w:tmpl w:val="265A8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A0061"/>
    <w:multiLevelType w:val="hybridMultilevel"/>
    <w:tmpl w:val="95266332"/>
    <w:lvl w:ilvl="0" w:tplc="F52C2EC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2560C8D"/>
    <w:multiLevelType w:val="hybridMultilevel"/>
    <w:tmpl w:val="0E401FF6"/>
    <w:lvl w:ilvl="0" w:tplc="024682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F061A9"/>
    <w:multiLevelType w:val="hybridMultilevel"/>
    <w:tmpl w:val="CE8ED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9702F"/>
    <w:multiLevelType w:val="hybridMultilevel"/>
    <w:tmpl w:val="12442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20B89"/>
    <w:multiLevelType w:val="hybridMultilevel"/>
    <w:tmpl w:val="956A6F4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E75466"/>
    <w:multiLevelType w:val="hybridMultilevel"/>
    <w:tmpl w:val="F7E834BC"/>
    <w:lvl w:ilvl="0" w:tplc="16564C9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4"/>
  </w:num>
  <w:num w:numId="5">
    <w:abstractNumId w:val="10"/>
  </w:num>
  <w:num w:numId="6">
    <w:abstractNumId w:val="9"/>
  </w:num>
  <w:num w:numId="7">
    <w:abstractNumId w:val="3"/>
  </w:num>
  <w:num w:numId="8">
    <w:abstractNumId w:val="7"/>
  </w:num>
  <w:num w:numId="9">
    <w:abstractNumId w:val="13"/>
  </w:num>
  <w:num w:numId="10">
    <w:abstractNumId w:val="15"/>
  </w:num>
  <w:num w:numId="11">
    <w:abstractNumId w:val="8"/>
  </w:num>
  <w:num w:numId="12">
    <w:abstractNumId w:val="16"/>
  </w:num>
  <w:num w:numId="13">
    <w:abstractNumId w:val="11"/>
  </w:num>
  <w:num w:numId="14">
    <w:abstractNumId w:val="6"/>
  </w:num>
  <w:num w:numId="15">
    <w:abstractNumId w:val="12"/>
  </w:num>
  <w:num w:numId="16">
    <w:abstractNumId w:val="1"/>
  </w:num>
  <w:num w:numId="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Nicola Trussell">
    <w15:presenceInfo w15:providerId="AD" w15:userId="S::Nicola.Trussell@medel.com::ae268d41-a3ed-4c21-89d0-8f0452a3b1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3D"/>
    <w:rsid w:val="00005E14"/>
    <w:rsid w:val="000113E1"/>
    <w:rsid w:val="000309BD"/>
    <w:rsid w:val="00031BCE"/>
    <w:rsid w:val="0004153D"/>
    <w:rsid w:val="00064A15"/>
    <w:rsid w:val="000676FD"/>
    <w:rsid w:val="00070BBB"/>
    <w:rsid w:val="000720A6"/>
    <w:rsid w:val="000B5A0F"/>
    <w:rsid w:val="000B70DA"/>
    <w:rsid w:val="000C0E67"/>
    <w:rsid w:val="000D3AEB"/>
    <w:rsid w:val="000E18C2"/>
    <w:rsid w:val="000F1CEB"/>
    <w:rsid w:val="00123C16"/>
    <w:rsid w:val="00123EDE"/>
    <w:rsid w:val="00135A93"/>
    <w:rsid w:val="00142A44"/>
    <w:rsid w:val="00157D82"/>
    <w:rsid w:val="00187B44"/>
    <w:rsid w:val="0019308E"/>
    <w:rsid w:val="0019370A"/>
    <w:rsid w:val="00193ED8"/>
    <w:rsid w:val="001B20CF"/>
    <w:rsid w:val="001C4263"/>
    <w:rsid w:val="001C475C"/>
    <w:rsid w:val="001C4E10"/>
    <w:rsid w:val="001C67D4"/>
    <w:rsid w:val="001D5323"/>
    <w:rsid w:val="001E06CD"/>
    <w:rsid w:val="001E0E4F"/>
    <w:rsid w:val="001E37FC"/>
    <w:rsid w:val="001E781D"/>
    <w:rsid w:val="002066CB"/>
    <w:rsid w:val="00210BCA"/>
    <w:rsid w:val="00216068"/>
    <w:rsid w:val="0022440F"/>
    <w:rsid w:val="00244785"/>
    <w:rsid w:val="002473B8"/>
    <w:rsid w:val="002842A7"/>
    <w:rsid w:val="00296313"/>
    <w:rsid w:val="0029713D"/>
    <w:rsid w:val="002B0091"/>
    <w:rsid w:val="002C361B"/>
    <w:rsid w:val="002C3CFE"/>
    <w:rsid w:val="002D6320"/>
    <w:rsid w:val="002E37B3"/>
    <w:rsid w:val="002F75D7"/>
    <w:rsid w:val="003033D0"/>
    <w:rsid w:val="00315C85"/>
    <w:rsid w:val="00331494"/>
    <w:rsid w:val="00333B1F"/>
    <w:rsid w:val="00340349"/>
    <w:rsid w:val="003535EE"/>
    <w:rsid w:val="00375BA6"/>
    <w:rsid w:val="0038696F"/>
    <w:rsid w:val="0039562C"/>
    <w:rsid w:val="003A2751"/>
    <w:rsid w:val="003B0612"/>
    <w:rsid w:val="003B1177"/>
    <w:rsid w:val="003B24E3"/>
    <w:rsid w:val="003C4C55"/>
    <w:rsid w:val="003D088F"/>
    <w:rsid w:val="003E6110"/>
    <w:rsid w:val="003E7FB3"/>
    <w:rsid w:val="003F4783"/>
    <w:rsid w:val="00413A68"/>
    <w:rsid w:val="004210F5"/>
    <w:rsid w:val="00422A9B"/>
    <w:rsid w:val="00470ABE"/>
    <w:rsid w:val="004717AF"/>
    <w:rsid w:val="00474437"/>
    <w:rsid w:val="00491684"/>
    <w:rsid w:val="00491A7F"/>
    <w:rsid w:val="00493120"/>
    <w:rsid w:val="004C0941"/>
    <w:rsid w:val="004C3B61"/>
    <w:rsid w:val="004F1F9B"/>
    <w:rsid w:val="004F7E11"/>
    <w:rsid w:val="00522FDD"/>
    <w:rsid w:val="0052511F"/>
    <w:rsid w:val="00525A61"/>
    <w:rsid w:val="00533702"/>
    <w:rsid w:val="00543AE2"/>
    <w:rsid w:val="00545F57"/>
    <w:rsid w:val="00546024"/>
    <w:rsid w:val="00553E8E"/>
    <w:rsid w:val="00592C92"/>
    <w:rsid w:val="00595AC9"/>
    <w:rsid w:val="00597562"/>
    <w:rsid w:val="005A584A"/>
    <w:rsid w:val="005B0275"/>
    <w:rsid w:val="005B56A3"/>
    <w:rsid w:val="005C71AB"/>
    <w:rsid w:val="005E09E4"/>
    <w:rsid w:val="005F0BB9"/>
    <w:rsid w:val="005F0D5A"/>
    <w:rsid w:val="00604281"/>
    <w:rsid w:val="00622346"/>
    <w:rsid w:val="00633DCF"/>
    <w:rsid w:val="00637DAA"/>
    <w:rsid w:val="00643224"/>
    <w:rsid w:val="00646B6E"/>
    <w:rsid w:val="006668C1"/>
    <w:rsid w:val="00680B13"/>
    <w:rsid w:val="00683CC6"/>
    <w:rsid w:val="006861A3"/>
    <w:rsid w:val="00686BAD"/>
    <w:rsid w:val="00692612"/>
    <w:rsid w:val="0069296F"/>
    <w:rsid w:val="0069707B"/>
    <w:rsid w:val="006B2D17"/>
    <w:rsid w:val="006B3287"/>
    <w:rsid w:val="006C1F08"/>
    <w:rsid w:val="006E191B"/>
    <w:rsid w:val="00703668"/>
    <w:rsid w:val="00704AC6"/>
    <w:rsid w:val="00705B11"/>
    <w:rsid w:val="00714688"/>
    <w:rsid w:val="00715613"/>
    <w:rsid w:val="007164A5"/>
    <w:rsid w:val="007231E9"/>
    <w:rsid w:val="00737534"/>
    <w:rsid w:val="007406B5"/>
    <w:rsid w:val="00753884"/>
    <w:rsid w:val="00765638"/>
    <w:rsid w:val="00797F0F"/>
    <w:rsid w:val="007A48C7"/>
    <w:rsid w:val="007B14DF"/>
    <w:rsid w:val="007C2192"/>
    <w:rsid w:val="007C79BD"/>
    <w:rsid w:val="007D5354"/>
    <w:rsid w:val="007F1199"/>
    <w:rsid w:val="007F72DC"/>
    <w:rsid w:val="00810AD7"/>
    <w:rsid w:val="00811CE4"/>
    <w:rsid w:val="008165B6"/>
    <w:rsid w:val="008216CA"/>
    <w:rsid w:val="0082563A"/>
    <w:rsid w:val="00863ED9"/>
    <w:rsid w:val="008768E7"/>
    <w:rsid w:val="00884E93"/>
    <w:rsid w:val="008919FC"/>
    <w:rsid w:val="008972A6"/>
    <w:rsid w:val="008A7A7D"/>
    <w:rsid w:val="008B06F3"/>
    <w:rsid w:val="008B45D2"/>
    <w:rsid w:val="008E2165"/>
    <w:rsid w:val="008E6F62"/>
    <w:rsid w:val="009017B4"/>
    <w:rsid w:val="009034E6"/>
    <w:rsid w:val="00913BC8"/>
    <w:rsid w:val="00917B58"/>
    <w:rsid w:val="009436C5"/>
    <w:rsid w:val="00972B71"/>
    <w:rsid w:val="00984AC3"/>
    <w:rsid w:val="009931A4"/>
    <w:rsid w:val="009B4E35"/>
    <w:rsid w:val="009D1A57"/>
    <w:rsid w:val="009D2ACB"/>
    <w:rsid w:val="009D622F"/>
    <w:rsid w:val="009E19D5"/>
    <w:rsid w:val="009E4DB0"/>
    <w:rsid w:val="009F495B"/>
    <w:rsid w:val="009F6024"/>
    <w:rsid w:val="00A11897"/>
    <w:rsid w:val="00A3248D"/>
    <w:rsid w:val="00A37573"/>
    <w:rsid w:val="00A5329D"/>
    <w:rsid w:val="00A53E0D"/>
    <w:rsid w:val="00A810F7"/>
    <w:rsid w:val="00A824B5"/>
    <w:rsid w:val="00AB1E48"/>
    <w:rsid w:val="00AB311E"/>
    <w:rsid w:val="00AB3241"/>
    <w:rsid w:val="00AB3441"/>
    <w:rsid w:val="00AB7543"/>
    <w:rsid w:val="00AC0AE1"/>
    <w:rsid w:val="00AD2E6D"/>
    <w:rsid w:val="00AD3ED9"/>
    <w:rsid w:val="00AD4D58"/>
    <w:rsid w:val="00AE56AA"/>
    <w:rsid w:val="00AF7832"/>
    <w:rsid w:val="00B05997"/>
    <w:rsid w:val="00B15287"/>
    <w:rsid w:val="00B2732E"/>
    <w:rsid w:val="00B6166F"/>
    <w:rsid w:val="00B7781E"/>
    <w:rsid w:val="00B83A31"/>
    <w:rsid w:val="00BA481A"/>
    <w:rsid w:val="00BD0ED9"/>
    <w:rsid w:val="00C010FD"/>
    <w:rsid w:val="00C5339C"/>
    <w:rsid w:val="00C6385E"/>
    <w:rsid w:val="00C6736C"/>
    <w:rsid w:val="00C740B3"/>
    <w:rsid w:val="00C9241F"/>
    <w:rsid w:val="00CC6293"/>
    <w:rsid w:val="00CD31F7"/>
    <w:rsid w:val="00CE1692"/>
    <w:rsid w:val="00CF584B"/>
    <w:rsid w:val="00CF5D39"/>
    <w:rsid w:val="00D106B0"/>
    <w:rsid w:val="00D10D5B"/>
    <w:rsid w:val="00D13C0E"/>
    <w:rsid w:val="00D466C0"/>
    <w:rsid w:val="00D53355"/>
    <w:rsid w:val="00D73D35"/>
    <w:rsid w:val="00D74720"/>
    <w:rsid w:val="00D87029"/>
    <w:rsid w:val="00DA4B7D"/>
    <w:rsid w:val="00DB48E2"/>
    <w:rsid w:val="00DC0024"/>
    <w:rsid w:val="00DC2B61"/>
    <w:rsid w:val="00DE46A6"/>
    <w:rsid w:val="00DF567F"/>
    <w:rsid w:val="00DF5DB9"/>
    <w:rsid w:val="00DF6137"/>
    <w:rsid w:val="00E016FC"/>
    <w:rsid w:val="00E0381E"/>
    <w:rsid w:val="00E20097"/>
    <w:rsid w:val="00E22C2C"/>
    <w:rsid w:val="00E24DBA"/>
    <w:rsid w:val="00E726DF"/>
    <w:rsid w:val="00E81339"/>
    <w:rsid w:val="00E873C3"/>
    <w:rsid w:val="00EB5826"/>
    <w:rsid w:val="00EC795F"/>
    <w:rsid w:val="00ED53B2"/>
    <w:rsid w:val="00ED6E3B"/>
    <w:rsid w:val="00EE58AB"/>
    <w:rsid w:val="00EF5EB3"/>
    <w:rsid w:val="00EF6D3A"/>
    <w:rsid w:val="00EF74DB"/>
    <w:rsid w:val="00F10524"/>
    <w:rsid w:val="00F24A2C"/>
    <w:rsid w:val="00F37D2D"/>
    <w:rsid w:val="00F4067D"/>
    <w:rsid w:val="00F42371"/>
    <w:rsid w:val="00F55FAC"/>
    <w:rsid w:val="00F647ED"/>
    <w:rsid w:val="00F70032"/>
    <w:rsid w:val="00F85F0D"/>
    <w:rsid w:val="00F95C3C"/>
    <w:rsid w:val="00FA0BCF"/>
    <w:rsid w:val="00FE2BF0"/>
    <w:rsid w:val="00FF0797"/>
    <w:rsid w:val="02C4FE69"/>
    <w:rsid w:val="04926CC9"/>
    <w:rsid w:val="0A98E575"/>
    <w:rsid w:val="0AFB3496"/>
    <w:rsid w:val="0C7A3C59"/>
    <w:rsid w:val="0CB1B0DF"/>
    <w:rsid w:val="0E3458E3"/>
    <w:rsid w:val="110F2473"/>
    <w:rsid w:val="116448DC"/>
    <w:rsid w:val="11843DEC"/>
    <w:rsid w:val="12192634"/>
    <w:rsid w:val="16D7FBDF"/>
    <w:rsid w:val="185CCCA8"/>
    <w:rsid w:val="18E82679"/>
    <w:rsid w:val="1946F6F9"/>
    <w:rsid w:val="1A9D73EB"/>
    <w:rsid w:val="1D4138F1"/>
    <w:rsid w:val="1F81AA58"/>
    <w:rsid w:val="23842818"/>
    <w:rsid w:val="23A9731E"/>
    <w:rsid w:val="2464D685"/>
    <w:rsid w:val="257247B4"/>
    <w:rsid w:val="276983F7"/>
    <w:rsid w:val="2A638F66"/>
    <w:rsid w:val="2AD087F0"/>
    <w:rsid w:val="2B27A8E7"/>
    <w:rsid w:val="2B74B53A"/>
    <w:rsid w:val="2BD79223"/>
    <w:rsid w:val="2C7BF55E"/>
    <w:rsid w:val="2D0D691A"/>
    <w:rsid w:val="2D20B9BB"/>
    <w:rsid w:val="2E8E584F"/>
    <w:rsid w:val="2F8C7824"/>
    <w:rsid w:val="30045E5E"/>
    <w:rsid w:val="31C9404D"/>
    <w:rsid w:val="3445FB50"/>
    <w:rsid w:val="36465F9C"/>
    <w:rsid w:val="379A54A4"/>
    <w:rsid w:val="3AE771D2"/>
    <w:rsid w:val="3D77ABCC"/>
    <w:rsid w:val="3E4B2980"/>
    <w:rsid w:val="407C70EA"/>
    <w:rsid w:val="411AC2C4"/>
    <w:rsid w:val="41D9CCA4"/>
    <w:rsid w:val="43980416"/>
    <w:rsid w:val="455EF7E8"/>
    <w:rsid w:val="49CE0286"/>
    <w:rsid w:val="4AA67D59"/>
    <w:rsid w:val="4AEBFAB4"/>
    <w:rsid w:val="4AEEB4A7"/>
    <w:rsid w:val="4B5FB776"/>
    <w:rsid w:val="4DDF15E6"/>
    <w:rsid w:val="4F82EEF1"/>
    <w:rsid w:val="51876737"/>
    <w:rsid w:val="529FBBD6"/>
    <w:rsid w:val="52FE2443"/>
    <w:rsid w:val="5597594D"/>
    <w:rsid w:val="57A4396C"/>
    <w:rsid w:val="57BC2CAA"/>
    <w:rsid w:val="58551CA2"/>
    <w:rsid w:val="595421BF"/>
    <w:rsid w:val="59F0ED03"/>
    <w:rsid w:val="5B1F74C0"/>
    <w:rsid w:val="5B708861"/>
    <w:rsid w:val="5BE84994"/>
    <w:rsid w:val="5D0A568E"/>
    <w:rsid w:val="5D624ADD"/>
    <w:rsid w:val="5DD5320C"/>
    <w:rsid w:val="60B35449"/>
    <w:rsid w:val="63319E4F"/>
    <w:rsid w:val="63F48874"/>
    <w:rsid w:val="64EDC7ED"/>
    <w:rsid w:val="6662BE7D"/>
    <w:rsid w:val="66D4EEF2"/>
    <w:rsid w:val="67BA3FB4"/>
    <w:rsid w:val="69781294"/>
    <w:rsid w:val="69C1C9CA"/>
    <w:rsid w:val="6A9CC222"/>
    <w:rsid w:val="6F1A29BF"/>
    <w:rsid w:val="735D42B3"/>
    <w:rsid w:val="745D425B"/>
    <w:rsid w:val="75688FA2"/>
    <w:rsid w:val="7727EDFF"/>
    <w:rsid w:val="77DEE798"/>
    <w:rsid w:val="7867EA1F"/>
    <w:rsid w:val="7AF9ED07"/>
    <w:rsid w:val="7B680AE4"/>
    <w:rsid w:val="7BFAEFE3"/>
    <w:rsid w:val="7C750A90"/>
    <w:rsid w:val="7E885FDC"/>
    <w:rsid w:val="7F3C240E"/>
    <w:rsid w:val="7FD554FA"/>
    <w:rsid w:val="7FFC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C962A"/>
  <w15:chartTrackingRefBased/>
  <w15:docId w15:val="{C2256879-A710-4024-AD34-F993F7DE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53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D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DB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A27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9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941"/>
  </w:style>
  <w:style w:type="paragraph" w:styleId="Footer">
    <w:name w:val="footer"/>
    <w:basedOn w:val="Normal"/>
    <w:link w:val="FooterChar"/>
    <w:uiPriority w:val="99"/>
    <w:unhideWhenUsed/>
    <w:rsid w:val="004C09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941"/>
  </w:style>
  <w:style w:type="character" w:styleId="CommentReference">
    <w:name w:val="annotation reference"/>
    <w:basedOn w:val="DefaultParagraphFont"/>
    <w:uiPriority w:val="99"/>
    <w:semiHidden/>
    <w:unhideWhenUsed/>
    <w:rsid w:val="009436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36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36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6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6C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C3B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3B61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692612"/>
    <w:rPr>
      <w:color w:val="2B579A"/>
      <w:shd w:val="clear" w:color="auto" w:fill="E6E6E6"/>
    </w:rPr>
  </w:style>
  <w:style w:type="character" w:customStyle="1" w:styleId="A8">
    <w:name w:val="A8"/>
    <w:uiPriority w:val="99"/>
    <w:rsid w:val="009D2ACB"/>
    <w:rPr>
      <w:rFonts w:cs="Open Sans"/>
      <w:color w:val="000000"/>
      <w:sz w:val="22"/>
      <w:szCs w:val="22"/>
    </w:rPr>
  </w:style>
  <w:style w:type="character" w:customStyle="1" w:styleId="A9">
    <w:name w:val="A9"/>
    <w:uiPriority w:val="99"/>
    <w:rsid w:val="009D2ACB"/>
    <w:rPr>
      <w:rFonts w:cs="Open Sans"/>
      <w:color w:val="000000"/>
      <w:sz w:val="12"/>
      <w:szCs w:val="12"/>
    </w:rPr>
  </w:style>
  <w:style w:type="character" w:customStyle="1" w:styleId="normaltextrun">
    <w:name w:val="normaltextrun"/>
    <w:basedOn w:val="DefaultParagraphFont"/>
    <w:rsid w:val="00BA4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2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DEA05573A704469B324FC5CBD406B9" ma:contentTypeVersion="9" ma:contentTypeDescription="Ein neues Dokument erstellen." ma:contentTypeScope="" ma:versionID="02af3e47f48259d5a0000c5c13ee7473">
  <xsd:schema xmlns:xsd="http://www.w3.org/2001/XMLSchema" xmlns:xs="http://www.w3.org/2001/XMLSchema" xmlns:p="http://schemas.microsoft.com/office/2006/metadata/properties" xmlns:ns2="83fb095b-48d3-4669-8250-679ab175a5b0" targetNamespace="http://schemas.microsoft.com/office/2006/metadata/properties" ma:root="true" ma:fieldsID="a7a04e74c2d3cb39706ce6ddb0054b5b" ns2:_="">
    <xsd:import namespace="83fb095b-48d3-4669-8250-679ab175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b095b-48d3-4669-8250-679ab175a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0D39FA-64D2-42E0-AAC0-76E31F7ED6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72059-81BE-42D5-846A-9D0A8D6E10FD}"/>
</file>

<file path=customXml/itemProps3.xml><?xml version="1.0" encoding="utf-8"?>
<ds:datastoreItem xmlns:ds="http://schemas.openxmlformats.org/officeDocument/2006/customXml" ds:itemID="{B26DA852-9B27-407C-A026-35DA17F9D1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879CAB-F7FC-4AA8-847D-A35C460949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Links>
    <vt:vector size="42" baseType="variant">
      <vt:variant>
        <vt:i4>2883632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https://www.youtube.com/watch?v=4kcbIyui4Jw</vt:lpwstr>
      </vt:variant>
      <vt:variant>
        <vt:lpwstr/>
      </vt:variant>
      <vt:variant>
        <vt:i4>196678</vt:i4>
      </vt:variant>
      <vt:variant>
        <vt:i4>15</vt:i4>
      </vt:variant>
      <vt:variant>
        <vt:i4>0</vt:i4>
      </vt:variant>
      <vt:variant>
        <vt:i4>5</vt:i4>
      </vt:variant>
      <vt:variant>
        <vt:lpwstr>https://www.manchester.ac.uk/discover/news/micra-covid-webinar-hearing-loss-cognitive-decline-and-mental-health/</vt:lpwstr>
      </vt:variant>
      <vt:variant>
        <vt:lpwstr/>
      </vt:variant>
      <vt:variant>
        <vt:i4>6946877</vt:i4>
      </vt:variant>
      <vt:variant>
        <vt:i4>12</vt:i4>
      </vt:variant>
      <vt:variant>
        <vt:i4>0</vt:i4>
      </vt:variant>
      <vt:variant>
        <vt:i4>5</vt:i4>
      </vt:variant>
      <vt:variant>
        <vt:lpwstr>https://www.research.manchester.ac.uk/portal/jenna.littlejohn.html</vt:lpwstr>
      </vt:variant>
      <vt:variant>
        <vt:lpwstr/>
      </vt:variant>
      <vt:variant>
        <vt:i4>3735663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https://www.youtube.com/watch?v=igGNvS6eNyk</vt:lpwstr>
      </vt:variant>
      <vt:variant>
        <vt:lpwstr/>
      </vt:variant>
      <vt:variant>
        <vt:i4>2424877</vt:i4>
      </vt:variant>
      <vt:variant>
        <vt:i4>6</vt:i4>
      </vt:variant>
      <vt:variant>
        <vt:i4>0</vt:i4>
      </vt:variant>
      <vt:variant>
        <vt:i4>5</vt:i4>
      </vt:variant>
      <vt:variant>
        <vt:lpwstr>https://cordis.europa.eu/project/id/668648</vt:lpwstr>
      </vt:variant>
      <vt:variant>
        <vt:lpwstr/>
      </vt:variant>
      <vt:variant>
        <vt:i4>4849753</vt:i4>
      </vt:variant>
      <vt:variant>
        <vt:i4>3</vt:i4>
      </vt:variant>
      <vt:variant>
        <vt:i4>0</vt:i4>
      </vt:variant>
      <vt:variant>
        <vt:i4>5</vt:i4>
      </vt:variant>
      <vt:variant>
        <vt:lpwstr>https://neurologyacademy.org/profiles/prof-iracema-leroi</vt:lpwstr>
      </vt:variant>
      <vt:variant>
        <vt:lpwstr/>
      </vt:variant>
      <vt:variant>
        <vt:i4>5177422</vt:i4>
      </vt:variant>
      <vt:variant>
        <vt:i4>0</vt:i4>
      </vt:variant>
      <vt:variant>
        <vt:i4>0</vt:i4>
      </vt:variant>
      <vt:variant>
        <vt:i4>5</vt:i4>
      </vt:variant>
      <vt:variant>
        <vt:lpwstr>http://esmhd.org/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Cracknell, Emma</dc:creator>
  <cp:keywords/>
  <dc:description/>
  <cp:lastModifiedBy>Nicola Trussell</cp:lastModifiedBy>
  <cp:revision>5</cp:revision>
  <cp:lastPrinted>2021-05-07T08:58:00Z</cp:lastPrinted>
  <dcterms:created xsi:type="dcterms:W3CDTF">2021-05-17T13:28:00Z</dcterms:created>
  <dcterms:modified xsi:type="dcterms:W3CDTF">2021-05-17T14:04:00Z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0x01010007DEA05573A704469B324FC5CBD406B9</vt:lpwstr>
  </property>
</Properties>
</file>